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pPr w:leftFromText="141" w:rightFromText="141" w:vertAnchor="text" w:tblpY="1"/>
        <w:tblOverlap w:val="never"/>
        <w:tblW w:w="14146" w:type="dxa"/>
        <w:tblLayout w:type="fixed"/>
        <w:tblLook w:val="04A0" w:firstRow="1" w:lastRow="0" w:firstColumn="1" w:lastColumn="0" w:noHBand="0" w:noVBand="1"/>
      </w:tblPr>
      <w:tblGrid>
        <w:gridCol w:w="461"/>
        <w:gridCol w:w="1377"/>
        <w:gridCol w:w="709"/>
        <w:gridCol w:w="1134"/>
        <w:gridCol w:w="1134"/>
        <w:gridCol w:w="2693"/>
        <w:gridCol w:w="3544"/>
        <w:gridCol w:w="3084"/>
        <w:gridCol w:w="10"/>
      </w:tblGrid>
      <w:tr w:rsidR="00BE455F" w:rsidRPr="00110465" w14:paraId="225C3AD9" w14:textId="77777777" w:rsidTr="00256F10">
        <w:trPr>
          <w:trHeight w:val="20"/>
        </w:trPr>
        <w:tc>
          <w:tcPr>
            <w:tcW w:w="14146" w:type="dxa"/>
            <w:gridSpan w:val="9"/>
            <w:shd w:val="clear" w:color="auto" w:fill="9CC2E5" w:themeFill="accent1" w:themeFillTint="99"/>
            <w:noWrap/>
            <w:vAlign w:val="center"/>
            <w:hideMark/>
          </w:tcPr>
          <w:p w14:paraId="628CA325" w14:textId="77777777" w:rsidR="00BE455F" w:rsidRPr="00110465" w:rsidRDefault="00BE455F" w:rsidP="00DA34B3">
            <w:pPr>
              <w:rPr>
                <w:rFonts w:cstheme="minorHAnsi"/>
                <w:b/>
                <w:bCs/>
              </w:rPr>
            </w:pPr>
            <w:r w:rsidRPr="00110465">
              <w:rPr>
                <w:rFonts w:cstheme="minorHAnsi"/>
                <w:b/>
                <w:bCs/>
              </w:rPr>
              <w:t>UWAGI PARTNERÓW SPOŁECZNO - GOSPODARCZYCH DO RPO WM 21-27</w:t>
            </w:r>
            <w:r w:rsidR="005B5BD7" w:rsidRPr="00110465">
              <w:rPr>
                <w:rFonts w:cstheme="minorHAnsi"/>
                <w:b/>
                <w:bCs/>
              </w:rPr>
              <w:t xml:space="preserve"> </w:t>
            </w:r>
          </w:p>
          <w:p w14:paraId="485BA0C7" w14:textId="77777777" w:rsidR="005B5BD7" w:rsidRPr="00110465" w:rsidRDefault="005B5BD7" w:rsidP="00DA34B3">
            <w:pPr>
              <w:rPr>
                <w:rFonts w:cstheme="minorHAnsi"/>
                <w:b/>
                <w:bCs/>
              </w:rPr>
            </w:pPr>
          </w:p>
          <w:p w14:paraId="7E33C011" w14:textId="77777777" w:rsidR="005B5BD7" w:rsidRPr="00110465" w:rsidRDefault="002A6228" w:rsidP="002A6228">
            <w:pPr>
              <w:rPr>
                <w:rFonts w:cstheme="minorHAnsi"/>
                <w:b/>
                <w:bCs/>
              </w:rPr>
            </w:pPr>
            <w:r w:rsidRPr="00110465">
              <w:rPr>
                <w:rFonts w:cstheme="minorHAnsi"/>
                <w:b/>
                <w:bCs/>
              </w:rPr>
              <w:t>Cel Polityki 1</w:t>
            </w:r>
            <w:r w:rsidR="009243CF" w:rsidRPr="00110465">
              <w:rPr>
                <w:rFonts w:cstheme="minorHAnsi"/>
                <w:b/>
                <w:bCs/>
              </w:rPr>
              <w:t xml:space="preserve">: </w:t>
            </w:r>
            <w:r w:rsidR="009243CF" w:rsidRPr="00110465">
              <w:rPr>
                <w:rFonts w:cstheme="minorHAnsi"/>
              </w:rPr>
              <w:t xml:space="preserve"> </w:t>
            </w:r>
            <w:r w:rsidRPr="00110465">
              <w:rPr>
                <w:rFonts w:cstheme="minorHAnsi"/>
              </w:rPr>
              <w:t xml:space="preserve"> </w:t>
            </w:r>
            <w:r w:rsidRPr="00110465">
              <w:rPr>
                <w:rFonts w:cstheme="minorHAnsi"/>
                <w:b/>
                <w:noProof/>
                <w:color w:val="000000"/>
              </w:rPr>
              <w:t xml:space="preserve"> Bardziej inteligentna Europa dzięki wspieraniu innowacyjnej i inteligentnej transformacji gospodarczej</w:t>
            </w:r>
          </w:p>
        </w:tc>
      </w:tr>
      <w:tr w:rsidR="00DA34B3" w:rsidRPr="00110465" w14:paraId="3DE83697" w14:textId="77777777" w:rsidTr="00C24048">
        <w:trPr>
          <w:gridAfter w:val="1"/>
          <w:wAfter w:w="10" w:type="dxa"/>
          <w:trHeight w:val="20"/>
        </w:trPr>
        <w:tc>
          <w:tcPr>
            <w:tcW w:w="461" w:type="dxa"/>
            <w:shd w:val="clear" w:color="auto" w:fill="9CC2E5" w:themeFill="accent1" w:themeFillTint="99"/>
            <w:vAlign w:val="center"/>
            <w:hideMark/>
          </w:tcPr>
          <w:p w14:paraId="474A553F" w14:textId="77777777" w:rsidR="00BE455F" w:rsidRPr="00110465" w:rsidRDefault="00BE455F" w:rsidP="00DA34B3">
            <w:pPr>
              <w:rPr>
                <w:rFonts w:cstheme="minorHAnsi"/>
                <w:b/>
                <w:bCs/>
                <w:sz w:val="16"/>
                <w:szCs w:val="16"/>
              </w:rPr>
            </w:pPr>
            <w:r w:rsidRPr="00110465">
              <w:rPr>
                <w:rFonts w:cstheme="minorHAnsi"/>
                <w:b/>
                <w:bCs/>
                <w:sz w:val="16"/>
                <w:szCs w:val="16"/>
              </w:rPr>
              <w:t>LP.</w:t>
            </w:r>
          </w:p>
        </w:tc>
        <w:tc>
          <w:tcPr>
            <w:tcW w:w="1377" w:type="dxa"/>
            <w:shd w:val="clear" w:color="auto" w:fill="9CC2E5" w:themeFill="accent1" w:themeFillTint="99"/>
            <w:vAlign w:val="center"/>
            <w:hideMark/>
          </w:tcPr>
          <w:p w14:paraId="09B5377E" w14:textId="77777777" w:rsidR="00BE455F" w:rsidRPr="00110465" w:rsidRDefault="00BE455F" w:rsidP="00DA34B3">
            <w:pPr>
              <w:rPr>
                <w:rFonts w:cstheme="minorHAnsi"/>
                <w:b/>
                <w:bCs/>
                <w:sz w:val="16"/>
                <w:szCs w:val="16"/>
              </w:rPr>
            </w:pPr>
            <w:r w:rsidRPr="00110465">
              <w:rPr>
                <w:rFonts w:cstheme="minorHAnsi"/>
                <w:b/>
                <w:bCs/>
                <w:sz w:val="16"/>
                <w:szCs w:val="16"/>
              </w:rPr>
              <w:t xml:space="preserve">CEL SZCZEGÓŁOWY </w:t>
            </w:r>
          </w:p>
        </w:tc>
        <w:tc>
          <w:tcPr>
            <w:tcW w:w="709" w:type="dxa"/>
            <w:shd w:val="clear" w:color="auto" w:fill="9CC2E5" w:themeFill="accent1" w:themeFillTint="99"/>
            <w:vAlign w:val="center"/>
            <w:hideMark/>
          </w:tcPr>
          <w:p w14:paraId="081E9BF1" w14:textId="77777777" w:rsidR="00BE455F" w:rsidRPr="00110465" w:rsidRDefault="00BE455F" w:rsidP="00DA34B3">
            <w:pPr>
              <w:rPr>
                <w:rFonts w:cstheme="minorHAnsi"/>
                <w:b/>
                <w:bCs/>
                <w:sz w:val="16"/>
                <w:szCs w:val="16"/>
              </w:rPr>
            </w:pPr>
            <w:r w:rsidRPr="00110465">
              <w:rPr>
                <w:rFonts w:cstheme="minorHAnsi"/>
                <w:b/>
                <w:bCs/>
                <w:sz w:val="16"/>
                <w:szCs w:val="16"/>
              </w:rPr>
              <w:t>DATA ZGŁOSZENIA UWAGI (</w:t>
            </w:r>
            <w:proofErr w:type="spellStart"/>
            <w:r w:rsidRPr="00110465">
              <w:rPr>
                <w:rFonts w:cstheme="minorHAnsi"/>
                <w:b/>
                <w:bCs/>
                <w:sz w:val="16"/>
                <w:szCs w:val="16"/>
              </w:rPr>
              <w:t>rrrr</w:t>
            </w:r>
            <w:proofErr w:type="spellEnd"/>
            <w:r w:rsidRPr="00110465">
              <w:rPr>
                <w:rFonts w:cstheme="minorHAnsi"/>
                <w:b/>
                <w:bCs/>
                <w:sz w:val="16"/>
                <w:szCs w:val="16"/>
              </w:rPr>
              <w:t>-mm-</w:t>
            </w:r>
            <w:proofErr w:type="spellStart"/>
            <w:r w:rsidRPr="00110465">
              <w:rPr>
                <w:rFonts w:cstheme="minorHAnsi"/>
                <w:b/>
                <w:bCs/>
                <w:sz w:val="16"/>
                <w:szCs w:val="16"/>
              </w:rPr>
              <w:t>dd</w:t>
            </w:r>
            <w:proofErr w:type="spellEnd"/>
            <w:r w:rsidRPr="00110465">
              <w:rPr>
                <w:rFonts w:cstheme="minorHAnsi"/>
                <w:b/>
                <w:bCs/>
                <w:sz w:val="16"/>
                <w:szCs w:val="16"/>
              </w:rPr>
              <w:t>)</w:t>
            </w:r>
          </w:p>
        </w:tc>
        <w:tc>
          <w:tcPr>
            <w:tcW w:w="1134" w:type="dxa"/>
            <w:shd w:val="clear" w:color="auto" w:fill="9CC2E5" w:themeFill="accent1" w:themeFillTint="99"/>
            <w:vAlign w:val="center"/>
            <w:hideMark/>
          </w:tcPr>
          <w:p w14:paraId="195124C0" w14:textId="77777777" w:rsidR="00BE455F" w:rsidRPr="00110465" w:rsidRDefault="00BE455F" w:rsidP="00DA34B3">
            <w:pPr>
              <w:rPr>
                <w:rFonts w:cstheme="minorHAnsi"/>
                <w:b/>
                <w:bCs/>
                <w:sz w:val="16"/>
                <w:szCs w:val="16"/>
              </w:rPr>
            </w:pPr>
            <w:r w:rsidRPr="00110465">
              <w:rPr>
                <w:rFonts w:cstheme="minorHAnsi"/>
                <w:b/>
                <w:bCs/>
                <w:sz w:val="16"/>
                <w:szCs w:val="16"/>
              </w:rPr>
              <w:t>INSTYTUCJA ZGŁASZAJĄCA UWAGĘ</w:t>
            </w:r>
          </w:p>
        </w:tc>
        <w:tc>
          <w:tcPr>
            <w:tcW w:w="1134" w:type="dxa"/>
            <w:shd w:val="clear" w:color="auto" w:fill="9CC2E5" w:themeFill="accent1" w:themeFillTint="99"/>
            <w:vAlign w:val="center"/>
            <w:hideMark/>
          </w:tcPr>
          <w:p w14:paraId="58FB9611" w14:textId="77777777" w:rsidR="00BE455F" w:rsidRPr="00110465" w:rsidRDefault="00BE455F" w:rsidP="00DA34B3">
            <w:pPr>
              <w:rPr>
                <w:rFonts w:cstheme="minorHAnsi"/>
                <w:b/>
                <w:bCs/>
                <w:sz w:val="16"/>
                <w:szCs w:val="16"/>
              </w:rPr>
            </w:pPr>
            <w:r w:rsidRPr="00110465">
              <w:rPr>
                <w:rFonts w:cstheme="minorHAnsi"/>
                <w:b/>
                <w:bCs/>
                <w:sz w:val="16"/>
                <w:szCs w:val="16"/>
              </w:rPr>
              <w:t>PUNKT DOKUMENTU/TABELA</w:t>
            </w:r>
          </w:p>
        </w:tc>
        <w:tc>
          <w:tcPr>
            <w:tcW w:w="2693" w:type="dxa"/>
            <w:shd w:val="clear" w:color="auto" w:fill="9CC2E5" w:themeFill="accent1" w:themeFillTint="99"/>
            <w:vAlign w:val="center"/>
            <w:hideMark/>
          </w:tcPr>
          <w:p w14:paraId="46B8EC7B" w14:textId="77777777" w:rsidR="00BE455F" w:rsidRPr="00110465" w:rsidRDefault="00BE455F" w:rsidP="00DA34B3">
            <w:pPr>
              <w:rPr>
                <w:rFonts w:cstheme="minorHAnsi"/>
                <w:b/>
                <w:bCs/>
                <w:sz w:val="16"/>
                <w:szCs w:val="16"/>
              </w:rPr>
            </w:pPr>
            <w:r w:rsidRPr="00110465">
              <w:rPr>
                <w:rFonts w:cstheme="minorHAnsi"/>
                <w:b/>
                <w:bCs/>
                <w:sz w:val="16"/>
                <w:szCs w:val="16"/>
              </w:rPr>
              <w:t>TREŚĆ UWAGI</w:t>
            </w:r>
          </w:p>
        </w:tc>
        <w:tc>
          <w:tcPr>
            <w:tcW w:w="3544" w:type="dxa"/>
            <w:shd w:val="clear" w:color="auto" w:fill="9CC2E5" w:themeFill="accent1" w:themeFillTint="99"/>
            <w:vAlign w:val="center"/>
            <w:hideMark/>
          </w:tcPr>
          <w:p w14:paraId="3F551083" w14:textId="77777777" w:rsidR="00BE455F" w:rsidRPr="00110465" w:rsidRDefault="00BE455F" w:rsidP="00DA34B3">
            <w:pPr>
              <w:rPr>
                <w:rFonts w:cstheme="minorHAnsi"/>
                <w:b/>
                <w:bCs/>
                <w:sz w:val="16"/>
                <w:szCs w:val="16"/>
              </w:rPr>
            </w:pPr>
            <w:r w:rsidRPr="00110465">
              <w:rPr>
                <w:rFonts w:cstheme="minorHAnsi"/>
                <w:b/>
                <w:bCs/>
                <w:sz w:val="16"/>
                <w:szCs w:val="16"/>
              </w:rPr>
              <w:t>UZASADNIENIE</w:t>
            </w:r>
          </w:p>
        </w:tc>
        <w:tc>
          <w:tcPr>
            <w:tcW w:w="3084" w:type="dxa"/>
            <w:shd w:val="clear" w:color="auto" w:fill="9CC2E5" w:themeFill="accent1" w:themeFillTint="99"/>
            <w:vAlign w:val="center"/>
            <w:hideMark/>
          </w:tcPr>
          <w:p w14:paraId="3D6745A9" w14:textId="77777777" w:rsidR="00BE455F" w:rsidRPr="00110465" w:rsidRDefault="00BE455F" w:rsidP="00DA34B3">
            <w:pPr>
              <w:rPr>
                <w:rFonts w:cstheme="minorHAnsi"/>
                <w:b/>
                <w:bCs/>
                <w:sz w:val="16"/>
                <w:szCs w:val="16"/>
              </w:rPr>
            </w:pPr>
            <w:r w:rsidRPr="00110465">
              <w:rPr>
                <w:rFonts w:cstheme="minorHAnsi"/>
                <w:b/>
                <w:bCs/>
                <w:sz w:val="16"/>
                <w:szCs w:val="16"/>
              </w:rPr>
              <w:t>STANOWISKO IZ</w:t>
            </w:r>
          </w:p>
        </w:tc>
      </w:tr>
      <w:tr w:rsidR="00DA34B3" w:rsidRPr="004055BB" w14:paraId="1E544CD2" w14:textId="77777777" w:rsidTr="00C24048">
        <w:trPr>
          <w:gridAfter w:val="1"/>
          <w:wAfter w:w="10" w:type="dxa"/>
          <w:trHeight w:val="20"/>
        </w:trPr>
        <w:tc>
          <w:tcPr>
            <w:tcW w:w="461" w:type="dxa"/>
            <w:vAlign w:val="center"/>
          </w:tcPr>
          <w:p w14:paraId="108322AA" w14:textId="77777777" w:rsidR="005F7A78" w:rsidRPr="00110465" w:rsidRDefault="005F7A78" w:rsidP="00DA34B3">
            <w:pPr>
              <w:rPr>
                <w:rFonts w:cstheme="minorHAnsi"/>
                <w:b/>
                <w:bCs/>
              </w:rPr>
            </w:pPr>
            <w:r w:rsidRPr="00110465">
              <w:rPr>
                <w:rFonts w:cstheme="minorHAnsi"/>
                <w:b/>
                <w:bCs/>
              </w:rPr>
              <w:t>1.</w:t>
            </w:r>
          </w:p>
        </w:tc>
        <w:tc>
          <w:tcPr>
            <w:tcW w:w="1377" w:type="dxa"/>
            <w:vAlign w:val="center"/>
          </w:tcPr>
          <w:p w14:paraId="11D58524" w14:textId="77777777" w:rsidR="005F7A78" w:rsidRPr="004B40E4" w:rsidRDefault="00FD42FB" w:rsidP="00FD42FB">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47615E17" w14:textId="77777777" w:rsidR="005F7A78" w:rsidRPr="004B40E4" w:rsidRDefault="00FD42FB" w:rsidP="00DA34B3">
            <w:pPr>
              <w:rPr>
                <w:rFonts w:cstheme="minorHAnsi"/>
                <w:bCs/>
                <w:sz w:val="16"/>
                <w:szCs w:val="16"/>
              </w:rPr>
            </w:pPr>
            <w:r w:rsidRPr="004B40E4">
              <w:rPr>
                <w:rFonts w:cstheme="minorHAnsi"/>
                <w:bCs/>
                <w:sz w:val="16"/>
                <w:szCs w:val="16"/>
              </w:rPr>
              <w:t>21.08.2020</w:t>
            </w:r>
          </w:p>
        </w:tc>
        <w:tc>
          <w:tcPr>
            <w:tcW w:w="1134" w:type="dxa"/>
            <w:vAlign w:val="center"/>
          </w:tcPr>
          <w:p w14:paraId="7D63720B" w14:textId="77777777" w:rsidR="005F7A78" w:rsidRPr="004B40E4" w:rsidRDefault="00FD42FB" w:rsidP="00DA34B3">
            <w:pPr>
              <w:rPr>
                <w:rFonts w:cstheme="minorHAnsi"/>
                <w:sz w:val="16"/>
                <w:szCs w:val="16"/>
              </w:rPr>
            </w:pPr>
            <w:r w:rsidRPr="004B40E4">
              <w:rPr>
                <w:rFonts w:cstheme="minorHAnsi"/>
                <w:sz w:val="16"/>
                <w:szCs w:val="16"/>
              </w:rPr>
              <w:t>Uniwersytet Warszawski</w:t>
            </w:r>
          </w:p>
        </w:tc>
        <w:tc>
          <w:tcPr>
            <w:tcW w:w="1134" w:type="dxa"/>
            <w:vAlign w:val="center"/>
          </w:tcPr>
          <w:p w14:paraId="6B1AFA18" w14:textId="77777777" w:rsidR="005F7A78" w:rsidRPr="004B40E4" w:rsidRDefault="00656559" w:rsidP="00DA34B3">
            <w:pPr>
              <w:rPr>
                <w:rFonts w:cstheme="minorHAnsi"/>
                <w:bCs/>
                <w:sz w:val="16"/>
                <w:szCs w:val="16"/>
              </w:rPr>
            </w:pPr>
            <w:r w:rsidRPr="004B40E4">
              <w:rPr>
                <w:rFonts w:cstheme="minorHAnsi"/>
                <w:bCs/>
                <w:sz w:val="16"/>
                <w:szCs w:val="16"/>
              </w:rPr>
              <w:t>Tabela 1</w:t>
            </w:r>
          </w:p>
        </w:tc>
        <w:tc>
          <w:tcPr>
            <w:tcW w:w="2693" w:type="dxa"/>
            <w:vAlign w:val="center"/>
          </w:tcPr>
          <w:p w14:paraId="04F94C5B" w14:textId="71924025" w:rsidR="00B23A0B" w:rsidRPr="004B40E4" w:rsidRDefault="004B40E4" w:rsidP="00FF1A54">
            <w:pPr>
              <w:spacing w:before="120" w:after="120"/>
              <w:jc w:val="both"/>
              <w:rPr>
                <w:rFonts w:cstheme="minorHAnsi"/>
                <w:i/>
                <w:sz w:val="16"/>
                <w:szCs w:val="16"/>
              </w:rPr>
            </w:pPr>
            <w:r w:rsidRPr="004B40E4">
              <w:rPr>
                <w:rFonts w:cstheme="minorHAnsi"/>
                <w:i/>
                <w:sz w:val="16"/>
                <w:szCs w:val="16"/>
              </w:rPr>
              <w:t>O</w:t>
            </w:r>
            <w:r w:rsidR="00656559" w:rsidRPr="004B40E4">
              <w:rPr>
                <w:rFonts w:cstheme="minorHAnsi"/>
                <w:i/>
                <w:sz w:val="16"/>
                <w:szCs w:val="16"/>
              </w:rPr>
              <w:t>graniczonej współpracy partnerów publicznych i prywatnych w zakresie innowacji</w:t>
            </w:r>
          </w:p>
        </w:tc>
        <w:tc>
          <w:tcPr>
            <w:tcW w:w="3544" w:type="dxa"/>
            <w:vAlign w:val="center"/>
          </w:tcPr>
          <w:p w14:paraId="6AF2E63E" w14:textId="77777777" w:rsidR="00656559" w:rsidRPr="004B40E4" w:rsidRDefault="00656559" w:rsidP="00656559">
            <w:pPr>
              <w:rPr>
                <w:rFonts w:cstheme="minorHAnsi"/>
                <w:bCs/>
                <w:sz w:val="16"/>
                <w:szCs w:val="16"/>
              </w:rPr>
            </w:pPr>
            <w:r w:rsidRPr="004B40E4">
              <w:rPr>
                <w:rFonts w:cstheme="minorHAnsi"/>
                <w:bCs/>
                <w:sz w:val="16"/>
                <w:szCs w:val="16"/>
              </w:rPr>
              <w:t xml:space="preserve">Ograniczona współpraca partnerów publicznych w rozumieniu uczelni publicznych i partnerów prywatnych w rozumieniu sektora przedsiębiorstw wynika w dużej części z braku trwałych relacji m.in. personalnych jako specyficznego pomostu nauka-biznes szczególnie w obszarze transferu wiedzy, innowacji a w konsekwencji technologii. </w:t>
            </w:r>
          </w:p>
          <w:p w14:paraId="0377D8A8" w14:textId="77777777" w:rsidR="00656559" w:rsidRPr="004B40E4" w:rsidRDefault="00656559" w:rsidP="00656559">
            <w:pPr>
              <w:rPr>
                <w:rFonts w:cstheme="minorHAnsi"/>
                <w:bCs/>
                <w:sz w:val="16"/>
                <w:szCs w:val="16"/>
              </w:rPr>
            </w:pPr>
          </w:p>
          <w:p w14:paraId="27BF4986" w14:textId="114443B1" w:rsidR="00656559" w:rsidRPr="004B40E4" w:rsidRDefault="00656559" w:rsidP="00656559">
            <w:pPr>
              <w:rPr>
                <w:rFonts w:cstheme="minorHAnsi"/>
                <w:bCs/>
                <w:sz w:val="16"/>
                <w:szCs w:val="16"/>
              </w:rPr>
            </w:pPr>
            <w:r w:rsidRPr="004B40E4">
              <w:rPr>
                <w:rFonts w:cstheme="minorHAnsi"/>
                <w:bCs/>
                <w:sz w:val="16"/>
                <w:szCs w:val="16"/>
              </w:rPr>
              <w:t xml:space="preserve">Centra Transferu Technologii (CTT) ulokowane przy mazowieckich uczelniach publicznych, i w całej Polsce, borykają się z problemem braku środków finansowych w postaci systemowych programów </w:t>
            </w:r>
            <w:r w:rsidR="00B90788" w:rsidRPr="004B40E4">
              <w:rPr>
                <w:rFonts w:cstheme="minorHAnsi"/>
                <w:bCs/>
                <w:sz w:val="16"/>
                <w:szCs w:val="16"/>
              </w:rPr>
              <w:t>akceleracyjnych</w:t>
            </w:r>
            <w:r w:rsidRPr="004B40E4">
              <w:rPr>
                <w:rFonts w:cstheme="minorHAnsi"/>
                <w:bCs/>
                <w:sz w:val="16"/>
                <w:szCs w:val="16"/>
              </w:rPr>
              <w:t xml:space="preserve"> na rzecz internacjonalizacji innowacji m.in. rozwoju akademickich spółek typu </w:t>
            </w:r>
            <w:proofErr w:type="spellStart"/>
            <w:r w:rsidRPr="004B40E4">
              <w:rPr>
                <w:rFonts w:cstheme="minorHAnsi"/>
                <w:bCs/>
                <w:sz w:val="16"/>
                <w:szCs w:val="16"/>
              </w:rPr>
              <w:t>spin</w:t>
            </w:r>
            <w:proofErr w:type="spellEnd"/>
            <w:r w:rsidRPr="004B40E4">
              <w:rPr>
                <w:rFonts w:cstheme="minorHAnsi"/>
                <w:bCs/>
                <w:sz w:val="16"/>
                <w:szCs w:val="16"/>
              </w:rPr>
              <w:t>-off/start-</w:t>
            </w:r>
            <w:proofErr w:type="spellStart"/>
            <w:r w:rsidRPr="004B40E4">
              <w:rPr>
                <w:rFonts w:cstheme="minorHAnsi"/>
                <w:bCs/>
                <w:sz w:val="16"/>
                <w:szCs w:val="16"/>
              </w:rPr>
              <w:t>upów</w:t>
            </w:r>
            <w:proofErr w:type="spellEnd"/>
            <w:r w:rsidRPr="004B40E4">
              <w:rPr>
                <w:rFonts w:cstheme="minorHAnsi"/>
                <w:bCs/>
                <w:sz w:val="16"/>
                <w:szCs w:val="16"/>
              </w:rPr>
              <w:t xml:space="preserve"> w ścisłej współpracy </w:t>
            </w:r>
          </w:p>
          <w:p w14:paraId="70745EC3" w14:textId="77777777" w:rsidR="00656559" w:rsidRPr="004B40E4" w:rsidRDefault="00656559" w:rsidP="00656559">
            <w:pPr>
              <w:rPr>
                <w:rFonts w:cstheme="minorHAnsi"/>
                <w:b/>
                <w:bCs/>
                <w:sz w:val="16"/>
                <w:szCs w:val="16"/>
              </w:rPr>
            </w:pPr>
            <w:r w:rsidRPr="004B40E4">
              <w:rPr>
                <w:rFonts w:cstheme="minorHAnsi"/>
                <w:bCs/>
                <w:sz w:val="16"/>
                <w:szCs w:val="16"/>
              </w:rPr>
              <w:t xml:space="preserve">z globalnymi programami </w:t>
            </w:r>
            <w:r w:rsidRPr="004B40E4">
              <w:rPr>
                <w:rFonts w:cstheme="minorHAnsi"/>
                <w:b/>
                <w:bCs/>
                <w:sz w:val="16"/>
                <w:szCs w:val="16"/>
              </w:rPr>
              <w:t>akceleracyjnymi międzynarodowych korporacji.</w:t>
            </w:r>
          </w:p>
          <w:p w14:paraId="3B644AD0" w14:textId="77777777" w:rsidR="00656559" w:rsidRPr="004B40E4" w:rsidRDefault="00656559" w:rsidP="00656559">
            <w:pPr>
              <w:rPr>
                <w:rFonts w:cstheme="minorHAnsi"/>
                <w:b/>
                <w:bCs/>
                <w:sz w:val="16"/>
                <w:szCs w:val="16"/>
              </w:rPr>
            </w:pPr>
          </w:p>
          <w:p w14:paraId="1196DDAA" w14:textId="77777777" w:rsidR="00656559" w:rsidRPr="004B40E4" w:rsidRDefault="00656559" w:rsidP="00656559">
            <w:pPr>
              <w:rPr>
                <w:rFonts w:cstheme="minorHAnsi"/>
                <w:bCs/>
                <w:sz w:val="16"/>
                <w:szCs w:val="16"/>
              </w:rPr>
            </w:pPr>
            <w:r w:rsidRPr="004B40E4">
              <w:rPr>
                <w:rFonts w:cstheme="minorHAnsi"/>
                <w:bCs/>
                <w:sz w:val="16"/>
                <w:szCs w:val="16"/>
              </w:rPr>
              <w:t xml:space="preserve">Polskie programy akceleracyjne nie są w stanie skutecznie współpracować ze środowiskiem akademickich </w:t>
            </w:r>
            <w:proofErr w:type="spellStart"/>
            <w:r w:rsidRPr="004B40E4">
              <w:rPr>
                <w:rFonts w:cstheme="minorHAnsi"/>
                <w:bCs/>
                <w:sz w:val="16"/>
                <w:szCs w:val="16"/>
              </w:rPr>
              <w:t>spin</w:t>
            </w:r>
            <w:proofErr w:type="spellEnd"/>
            <w:r w:rsidRPr="004B40E4">
              <w:rPr>
                <w:rFonts w:cstheme="minorHAnsi"/>
                <w:bCs/>
                <w:sz w:val="16"/>
                <w:szCs w:val="16"/>
              </w:rPr>
              <w:t>-off ze względu na brak bezpośrednich przełożeń i kontaktów z Działami B+R+I globalnych korporacji oraz ich programami akceleracyjnymi. Istnieje silna potrzeba nawiązania takiej współpracy po obu stronach.</w:t>
            </w:r>
          </w:p>
          <w:p w14:paraId="63C27CE6" w14:textId="77777777" w:rsidR="00656559" w:rsidRPr="004B40E4" w:rsidRDefault="00656559" w:rsidP="00656559">
            <w:pPr>
              <w:rPr>
                <w:rFonts w:cstheme="minorHAnsi"/>
                <w:bCs/>
                <w:sz w:val="16"/>
                <w:szCs w:val="16"/>
              </w:rPr>
            </w:pPr>
          </w:p>
          <w:p w14:paraId="373E81F6" w14:textId="77777777" w:rsidR="005F7A78" w:rsidRPr="004B40E4" w:rsidRDefault="00656559" w:rsidP="00656559">
            <w:pPr>
              <w:rPr>
                <w:rFonts w:cstheme="minorHAnsi"/>
                <w:b/>
                <w:bCs/>
                <w:sz w:val="16"/>
                <w:szCs w:val="16"/>
              </w:rPr>
            </w:pPr>
            <w:r w:rsidRPr="004B40E4">
              <w:rPr>
                <w:rFonts w:cstheme="minorHAnsi"/>
                <w:bCs/>
                <w:sz w:val="16"/>
                <w:szCs w:val="16"/>
              </w:rPr>
              <w:t>Uniwersytet Warszawski i jego partnerzy obecnie testują model współpracy akceleracyjnej z globalną korporacją z sektora lotniczego i kosmicznego w ramach, której przewiduje się system 3-6 miesięcznych staży zagranicznych pracowników i współpracowników warszawskich CTT w strukturach korporacyjnych programów akceleracyjnych.</w:t>
            </w:r>
          </w:p>
        </w:tc>
        <w:tc>
          <w:tcPr>
            <w:tcW w:w="3084" w:type="dxa"/>
            <w:vAlign w:val="center"/>
          </w:tcPr>
          <w:p w14:paraId="740C7E40" w14:textId="02E5A60F" w:rsidR="00CE64B5" w:rsidRPr="004055BB" w:rsidRDefault="00CE64B5" w:rsidP="00DA34B3">
            <w:pPr>
              <w:rPr>
                <w:rFonts w:cstheme="minorHAnsi"/>
                <w:b/>
                <w:sz w:val="16"/>
                <w:szCs w:val="16"/>
              </w:rPr>
            </w:pPr>
            <w:r w:rsidRPr="004055BB">
              <w:rPr>
                <w:rFonts w:cstheme="minorHAnsi"/>
                <w:b/>
                <w:sz w:val="16"/>
                <w:szCs w:val="16"/>
              </w:rPr>
              <w:t>Cel Polityki 1</w:t>
            </w:r>
            <w:r w:rsidRPr="00110465">
              <w:rPr>
                <w:rFonts w:cstheme="minorHAnsi"/>
                <w:b/>
              </w:rPr>
              <w:t xml:space="preserve"> </w:t>
            </w:r>
            <w:r w:rsidRPr="004055BB">
              <w:rPr>
                <w:rFonts w:cstheme="minorHAnsi"/>
                <w:b/>
                <w:i/>
                <w:sz w:val="16"/>
                <w:szCs w:val="16"/>
              </w:rPr>
              <w:t>Bardziej inteligentna Europa dzięki wspieraniu innowacyjnej i inteligentnej transformacji gospodarczej</w:t>
            </w:r>
            <w:r w:rsidRPr="004055BB">
              <w:rPr>
                <w:rFonts w:cstheme="minorHAnsi"/>
                <w:b/>
                <w:sz w:val="16"/>
                <w:szCs w:val="16"/>
              </w:rPr>
              <w:t xml:space="preserve"> i działania w nim realizowane maj</w:t>
            </w:r>
            <w:r w:rsidR="00B90788" w:rsidRPr="004055BB">
              <w:rPr>
                <w:rFonts w:cstheme="minorHAnsi"/>
                <w:b/>
                <w:sz w:val="16"/>
                <w:szCs w:val="16"/>
              </w:rPr>
              <w:t>ą</w:t>
            </w:r>
            <w:r w:rsidRPr="004055BB">
              <w:rPr>
                <w:rFonts w:cstheme="minorHAnsi"/>
                <w:b/>
                <w:sz w:val="16"/>
                <w:szCs w:val="16"/>
              </w:rPr>
              <w:t xml:space="preserve"> za zadanie zacieśnianie tej współpracy.</w:t>
            </w:r>
            <w:r w:rsidR="00C90CF4" w:rsidRPr="004055BB">
              <w:rPr>
                <w:rFonts w:cstheme="minorHAnsi"/>
                <w:b/>
                <w:sz w:val="16"/>
                <w:szCs w:val="16"/>
              </w:rPr>
              <w:t xml:space="preserve"> </w:t>
            </w:r>
            <w:r w:rsidR="00497BE9" w:rsidRPr="004055BB">
              <w:rPr>
                <w:rFonts w:cstheme="minorHAnsi"/>
                <w:b/>
                <w:sz w:val="16"/>
                <w:szCs w:val="16"/>
              </w:rPr>
              <w:t>Szczegóły zostaną uregulowane</w:t>
            </w:r>
            <w:r w:rsidR="00C90CF4" w:rsidRPr="004055BB">
              <w:rPr>
                <w:rFonts w:cstheme="minorHAnsi"/>
                <w:b/>
                <w:sz w:val="16"/>
                <w:szCs w:val="16"/>
              </w:rPr>
              <w:t xml:space="preserve"> na poziomie</w:t>
            </w:r>
            <w:r w:rsidR="00497BE9" w:rsidRPr="004055BB">
              <w:rPr>
                <w:rFonts w:cstheme="minorHAnsi"/>
                <w:b/>
                <w:sz w:val="16"/>
                <w:szCs w:val="16"/>
              </w:rPr>
              <w:t xml:space="preserve"> </w:t>
            </w:r>
            <w:r w:rsidR="009942B2" w:rsidRPr="004055BB">
              <w:rPr>
                <w:rFonts w:cstheme="minorHAnsi"/>
                <w:b/>
                <w:sz w:val="16"/>
                <w:szCs w:val="16"/>
              </w:rPr>
              <w:t>SZOOP</w:t>
            </w:r>
            <w:r w:rsidR="004B3866" w:rsidRPr="004055BB">
              <w:rPr>
                <w:rFonts w:cstheme="minorHAnsi"/>
                <w:b/>
                <w:sz w:val="16"/>
                <w:szCs w:val="16"/>
              </w:rPr>
              <w:t>/</w:t>
            </w:r>
            <w:r w:rsidR="009942B2" w:rsidRPr="004055BB">
              <w:rPr>
                <w:rFonts w:cstheme="minorHAnsi"/>
                <w:b/>
                <w:sz w:val="16"/>
                <w:szCs w:val="16"/>
              </w:rPr>
              <w:t>R</w:t>
            </w:r>
            <w:r w:rsidR="004B3866" w:rsidRPr="004055BB">
              <w:rPr>
                <w:rFonts w:cstheme="minorHAnsi"/>
                <w:b/>
                <w:sz w:val="16"/>
                <w:szCs w:val="16"/>
              </w:rPr>
              <w:t>egulamin</w:t>
            </w:r>
            <w:r w:rsidR="009942B2" w:rsidRPr="004055BB">
              <w:rPr>
                <w:rFonts w:cstheme="minorHAnsi"/>
                <w:b/>
                <w:sz w:val="16"/>
                <w:szCs w:val="16"/>
              </w:rPr>
              <w:t>ów konkursów</w:t>
            </w:r>
            <w:r w:rsidR="00497BE9" w:rsidRPr="004055BB">
              <w:rPr>
                <w:rFonts w:cstheme="minorHAnsi"/>
                <w:b/>
                <w:sz w:val="16"/>
                <w:szCs w:val="16"/>
              </w:rPr>
              <w:t>.</w:t>
            </w:r>
          </w:p>
        </w:tc>
      </w:tr>
      <w:tr w:rsidR="00617DA6" w:rsidRPr="004055BB" w14:paraId="038A6A94" w14:textId="77777777" w:rsidTr="00C24048">
        <w:trPr>
          <w:gridAfter w:val="1"/>
          <w:wAfter w:w="10" w:type="dxa"/>
          <w:trHeight w:val="20"/>
        </w:trPr>
        <w:tc>
          <w:tcPr>
            <w:tcW w:w="461" w:type="dxa"/>
            <w:vAlign w:val="center"/>
          </w:tcPr>
          <w:p w14:paraId="2313D99A" w14:textId="77777777" w:rsidR="00617DA6" w:rsidRPr="004055BB" w:rsidRDefault="00617DA6" w:rsidP="00617DA6">
            <w:pPr>
              <w:rPr>
                <w:rFonts w:cstheme="minorHAnsi"/>
                <w:b/>
                <w:bCs/>
              </w:rPr>
            </w:pPr>
            <w:r w:rsidRPr="004055BB">
              <w:rPr>
                <w:rFonts w:cstheme="minorHAnsi"/>
                <w:b/>
                <w:bCs/>
              </w:rPr>
              <w:lastRenderedPageBreak/>
              <w:t>2.</w:t>
            </w:r>
          </w:p>
        </w:tc>
        <w:tc>
          <w:tcPr>
            <w:tcW w:w="1377" w:type="dxa"/>
            <w:vAlign w:val="center"/>
          </w:tcPr>
          <w:p w14:paraId="4B8F9D18" w14:textId="7092294A" w:rsidR="00617DA6" w:rsidRPr="004B40E4" w:rsidRDefault="00890F2A" w:rsidP="00617DA6">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5F8A8BBE" w14:textId="77777777" w:rsidR="00617DA6" w:rsidRPr="004B40E4" w:rsidRDefault="00617DA6" w:rsidP="00617DA6">
            <w:pPr>
              <w:rPr>
                <w:rFonts w:cstheme="minorHAnsi"/>
                <w:bCs/>
                <w:sz w:val="16"/>
                <w:szCs w:val="16"/>
              </w:rPr>
            </w:pPr>
            <w:r w:rsidRPr="004B40E4">
              <w:rPr>
                <w:rFonts w:cstheme="minorHAnsi"/>
                <w:bCs/>
                <w:sz w:val="16"/>
                <w:szCs w:val="16"/>
              </w:rPr>
              <w:t>21.08.2020</w:t>
            </w:r>
          </w:p>
        </w:tc>
        <w:tc>
          <w:tcPr>
            <w:tcW w:w="1134" w:type="dxa"/>
            <w:vAlign w:val="center"/>
          </w:tcPr>
          <w:p w14:paraId="611FD2AF" w14:textId="77777777" w:rsidR="00617DA6" w:rsidRPr="004B40E4" w:rsidRDefault="00617DA6" w:rsidP="00617DA6">
            <w:pPr>
              <w:rPr>
                <w:rFonts w:cstheme="minorHAnsi"/>
                <w:sz w:val="16"/>
                <w:szCs w:val="16"/>
              </w:rPr>
            </w:pPr>
            <w:r w:rsidRPr="004B40E4">
              <w:rPr>
                <w:rFonts w:cstheme="minorHAnsi"/>
                <w:sz w:val="16"/>
                <w:szCs w:val="16"/>
              </w:rPr>
              <w:t>Uniwersytet Warszawski</w:t>
            </w:r>
          </w:p>
        </w:tc>
        <w:tc>
          <w:tcPr>
            <w:tcW w:w="1134" w:type="dxa"/>
            <w:vAlign w:val="center"/>
          </w:tcPr>
          <w:p w14:paraId="1CE27B89" w14:textId="77777777" w:rsidR="00617DA6" w:rsidRPr="004B40E4" w:rsidRDefault="00617DA6" w:rsidP="00617DA6">
            <w:pPr>
              <w:spacing w:before="240" w:after="240"/>
              <w:rPr>
                <w:rFonts w:cstheme="minorHAnsi"/>
                <w:bCs/>
                <w:sz w:val="16"/>
                <w:szCs w:val="16"/>
              </w:rPr>
            </w:pPr>
            <w:r w:rsidRPr="004B40E4">
              <w:rPr>
                <w:rFonts w:cstheme="minorHAnsi"/>
                <w:bCs/>
                <w:sz w:val="16"/>
                <w:szCs w:val="16"/>
              </w:rPr>
              <w:t>Tabela 1</w:t>
            </w:r>
          </w:p>
        </w:tc>
        <w:tc>
          <w:tcPr>
            <w:tcW w:w="2693" w:type="dxa"/>
            <w:vAlign w:val="center"/>
          </w:tcPr>
          <w:p w14:paraId="37AA0931" w14:textId="77777777" w:rsidR="00617DA6" w:rsidRPr="004B40E4" w:rsidRDefault="00617DA6" w:rsidP="00617DA6">
            <w:pPr>
              <w:rPr>
                <w:rFonts w:cstheme="minorHAnsi"/>
                <w:i/>
                <w:sz w:val="16"/>
                <w:szCs w:val="16"/>
              </w:rPr>
            </w:pPr>
            <w:r w:rsidRPr="004B40E4">
              <w:rPr>
                <w:rFonts w:cstheme="minorHAnsi"/>
                <w:i/>
                <w:sz w:val="16"/>
                <w:szCs w:val="16"/>
              </w:rPr>
              <w:t xml:space="preserve">programami i inicjatywami UE  </w:t>
            </w:r>
          </w:p>
        </w:tc>
        <w:tc>
          <w:tcPr>
            <w:tcW w:w="3544" w:type="dxa"/>
            <w:vAlign w:val="center"/>
          </w:tcPr>
          <w:p w14:paraId="112F6F26" w14:textId="77777777" w:rsidR="00617DA6" w:rsidRPr="004B40E4" w:rsidRDefault="00617DA6" w:rsidP="00617DA6">
            <w:pPr>
              <w:rPr>
                <w:rFonts w:cstheme="minorHAnsi"/>
                <w:sz w:val="16"/>
                <w:szCs w:val="16"/>
              </w:rPr>
            </w:pPr>
            <w:proofErr w:type="spellStart"/>
            <w:r w:rsidRPr="004B40E4">
              <w:rPr>
                <w:rFonts w:cstheme="minorHAnsi"/>
                <w:sz w:val="16"/>
                <w:szCs w:val="16"/>
              </w:rPr>
              <w:t>European</w:t>
            </w:r>
            <w:proofErr w:type="spellEnd"/>
            <w:r w:rsidRPr="004B40E4">
              <w:rPr>
                <w:rFonts w:cstheme="minorHAnsi"/>
                <w:sz w:val="16"/>
                <w:szCs w:val="16"/>
              </w:rPr>
              <w:t xml:space="preserve"> </w:t>
            </w:r>
            <w:proofErr w:type="spellStart"/>
            <w:r w:rsidRPr="004B40E4">
              <w:rPr>
                <w:rFonts w:cstheme="minorHAnsi"/>
                <w:sz w:val="16"/>
                <w:szCs w:val="16"/>
              </w:rPr>
              <w:t>Innovation</w:t>
            </w:r>
            <w:proofErr w:type="spellEnd"/>
            <w:r w:rsidRPr="004B40E4">
              <w:rPr>
                <w:rFonts w:cstheme="minorHAnsi"/>
                <w:sz w:val="16"/>
                <w:szCs w:val="16"/>
              </w:rPr>
              <w:t xml:space="preserve"> </w:t>
            </w:r>
            <w:proofErr w:type="spellStart"/>
            <w:r w:rsidRPr="004B40E4">
              <w:rPr>
                <w:rFonts w:cstheme="minorHAnsi"/>
                <w:sz w:val="16"/>
                <w:szCs w:val="16"/>
              </w:rPr>
              <w:t>Council</w:t>
            </w:r>
            <w:proofErr w:type="spellEnd"/>
            <w:r w:rsidRPr="004B40E4">
              <w:rPr>
                <w:rFonts w:cstheme="minorHAnsi"/>
                <w:sz w:val="16"/>
                <w:szCs w:val="16"/>
              </w:rPr>
              <w:t xml:space="preserve"> np. EIC Accelerator Pilot, który może stać się interesującym mechanizmem akceleracyjnym w powiązaniu z programem akceleracyjnym dla warszawskich uczelni</w:t>
            </w:r>
          </w:p>
        </w:tc>
        <w:tc>
          <w:tcPr>
            <w:tcW w:w="3084" w:type="dxa"/>
            <w:vAlign w:val="center"/>
          </w:tcPr>
          <w:p w14:paraId="1DF81715" w14:textId="77777777" w:rsidR="00617DA6" w:rsidRPr="001262F8" w:rsidRDefault="00B90788" w:rsidP="00617DA6">
            <w:pPr>
              <w:rPr>
                <w:rFonts w:cstheme="minorHAnsi"/>
                <w:b/>
                <w:sz w:val="16"/>
                <w:szCs w:val="16"/>
              </w:rPr>
            </w:pPr>
            <w:r w:rsidRPr="004055BB">
              <w:rPr>
                <w:rFonts w:cstheme="minorHAnsi"/>
                <w:b/>
                <w:sz w:val="16"/>
                <w:szCs w:val="16"/>
              </w:rPr>
              <w:t>Przytoczony p</w:t>
            </w:r>
            <w:r w:rsidR="009E6777" w:rsidRPr="004055BB">
              <w:rPr>
                <w:rFonts w:cstheme="minorHAnsi"/>
                <w:b/>
                <w:sz w:val="16"/>
                <w:szCs w:val="16"/>
              </w:rPr>
              <w:t xml:space="preserve">rzykład może </w:t>
            </w:r>
            <w:r w:rsidRPr="004055BB">
              <w:rPr>
                <w:rFonts w:cstheme="minorHAnsi"/>
                <w:b/>
                <w:sz w:val="16"/>
                <w:szCs w:val="16"/>
              </w:rPr>
              <w:t xml:space="preserve">zostać </w:t>
            </w:r>
            <w:r w:rsidR="009E6777" w:rsidRPr="004055BB">
              <w:rPr>
                <w:rFonts w:cstheme="minorHAnsi"/>
                <w:b/>
                <w:sz w:val="16"/>
                <w:szCs w:val="16"/>
              </w:rPr>
              <w:t>wykorzystany przy tworzeniu zasad konkursu lub w proj</w:t>
            </w:r>
            <w:r w:rsidR="004474C8" w:rsidRPr="004055BB">
              <w:rPr>
                <w:rFonts w:cstheme="minorHAnsi"/>
                <w:b/>
                <w:sz w:val="16"/>
                <w:szCs w:val="16"/>
              </w:rPr>
              <w:t>ekcie</w:t>
            </w:r>
            <w:r w:rsidR="009E6777" w:rsidRPr="004055BB">
              <w:rPr>
                <w:rFonts w:cstheme="minorHAnsi"/>
                <w:b/>
                <w:sz w:val="16"/>
                <w:szCs w:val="16"/>
              </w:rPr>
              <w:t xml:space="preserve"> </w:t>
            </w:r>
            <w:r w:rsidR="004474C8" w:rsidRPr="004055BB">
              <w:rPr>
                <w:rFonts w:cstheme="minorHAnsi"/>
                <w:b/>
                <w:sz w:val="16"/>
                <w:szCs w:val="16"/>
              </w:rPr>
              <w:t xml:space="preserve">strategicznym – do ewentualnego wykorzystania na późniejszym </w:t>
            </w:r>
            <w:r w:rsidR="004474C8" w:rsidRPr="001262F8">
              <w:rPr>
                <w:rFonts w:cstheme="minorHAnsi"/>
                <w:b/>
                <w:sz w:val="16"/>
                <w:szCs w:val="16"/>
              </w:rPr>
              <w:t>etapie prac</w:t>
            </w:r>
            <w:r w:rsidR="009942B2" w:rsidRPr="001262F8">
              <w:rPr>
                <w:rFonts w:cstheme="minorHAnsi"/>
                <w:b/>
                <w:sz w:val="16"/>
                <w:szCs w:val="16"/>
              </w:rPr>
              <w:t xml:space="preserve"> nad Programem</w:t>
            </w:r>
            <w:r w:rsidR="004474C8" w:rsidRPr="001262F8">
              <w:rPr>
                <w:rFonts w:cstheme="minorHAnsi"/>
                <w:b/>
                <w:sz w:val="16"/>
                <w:szCs w:val="16"/>
              </w:rPr>
              <w:t>.</w:t>
            </w:r>
          </w:p>
          <w:p w14:paraId="63C7D02E" w14:textId="4C34BFF6" w:rsidR="00BD379E" w:rsidRPr="004055BB" w:rsidRDefault="00BD379E" w:rsidP="00617DA6">
            <w:pPr>
              <w:rPr>
                <w:rFonts w:cstheme="minorHAnsi"/>
                <w:b/>
                <w:sz w:val="16"/>
                <w:szCs w:val="16"/>
              </w:rPr>
            </w:pPr>
            <w:proofErr w:type="spellStart"/>
            <w:r w:rsidRPr="001262F8">
              <w:rPr>
                <w:rFonts w:cstheme="minorHAnsi"/>
                <w:b/>
                <w:sz w:val="16"/>
                <w:szCs w:val="16"/>
              </w:rPr>
              <w:t>European</w:t>
            </w:r>
            <w:proofErr w:type="spellEnd"/>
            <w:r w:rsidRPr="001262F8">
              <w:rPr>
                <w:rFonts w:cstheme="minorHAnsi"/>
                <w:b/>
                <w:sz w:val="16"/>
                <w:szCs w:val="16"/>
              </w:rPr>
              <w:t xml:space="preserve"> </w:t>
            </w:r>
            <w:proofErr w:type="spellStart"/>
            <w:r w:rsidRPr="001262F8">
              <w:rPr>
                <w:rFonts w:cstheme="minorHAnsi"/>
                <w:b/>
                <w:sz w:val="16"/>
                <w:szCs w:val="16"/>
              </w:rPr>
              <w:t>Innovation</w:t>
            </w:r>
            <w:proofErr w:type="spellEnd"/>
            <w:r w:rsidRPr="001262F8">
              <w:rPr>
                <w:rFonts w:cstheme="minorHAnsi"/>
                <w:b/>
                <w:sz w:val="16"/>
                <w:szCs w:val="16"/>
              </w:rPr>
              <w:t xml:space="preserve"> </w:t>
            </w:r>
            <w:proofErr w:type="spellStart"/>
            <w:r w:rsidRPr="001262F8">
              <w:rPr>
                <w:rFonts w:cstheme="minorHAnsi"/>
                <w:b/>
                <w:sz w:val="16"/>
                <w:szCs w:val="16"/>
              </w:rPr>
              <w:t>Council</w:t>
            </w:r>
            <w:proofErr w:type="spellEnd"/>
            <w:r w:rsidRPr="001262F8">
              <w:rPr>
                <w:rFonts w:cstheme="minorHAnsi"/>
                <w:b/>
                <w:sz w:val="16"/>
                <w:szCs w:val="16"/>
              </w:rPr>
              <w:t xml:space="preserve"> – duże przełomowe/kosztowne projekty. Instrument nieadekwatny do wdrożenia w ramach RPO WM 2021-2027.</w:t>
            </w:r>
          </w:p>
        </w:tc>
      </w:tr>
      <w:tr w:rsidR="00617DA6" w:rsidRPr="004055BB" w14:paraId="2489856B" w14:textId="77777777" w:rsidTr="00C24048">
        <w:trPr>
          <w:gridAfter w:val="1"/>
          <w:wAfter w:w="10" w:type="dxa"/>
          <w:trHeight w:val="20"/>
        </w:trPr>
        <w:tc>
          <w:tcPr>
            <w:tcW w:w="461" w:type="dxa"/>
            <w:vAlign w:val="center"/>
          </w:tcPr>
          <w:p w14:paraId="70275886" w14:textId="77777777" w:rsidR="00617DA6" w:rsidRPr="004055BB" w:rsidRDefault="00617DA6" w:rsidP="00617DA6">
            <w:pPr>
              <w:rPr>
                <w:rFonts w:cstheme="minorHAnsi"/>
                <w:b/>
                <w:bCs/>
              </w:rPr>
            </w:pPr>
            <w:r w:rsidRPr="004055BB">
              <w:rPr>
                <w:rFonts w:cstheme="minorHAnsi"/>
                <w:b/>
                <w:bCs/>
              </w:rPr>
              <w:t>3</w:t>
            </w:r>
          </w:p>
        </w:tc>
        <w:tc>
          <w:tcPr>
            <w:tcW w:w="1377" w:type="dxa"/>
            <w:vAlign w:val="center"/>
          </w:tcPr>
          <w:p w14:paraId="307C05B1" w14:textId="3246FD36" w:rsidR="00617DA6" w:rsidRPr="004B40E4" w:rsidRDefault="00890F2A" w:rsidP="00617DA6">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63054DFC" w14:textId="3A92EE44" w:rsidR="00617DA6" w:rsidRPr="004B40E4" w:rsidRDefault="00890F2A" w:rsidP="00617DA6">
            <w:pPr>
              <w:rPr>
                <w:rFonts w:cstheme="minorHAnsi"/>
                <w:bCs/>
                <w:sz w:val="16"/>
                <w:szCs w:val="16"/>
              </w:rPr>
            </w:pPr>
            <w:r w:rsidRPr="004B40E4">
              <w:rPr>
                <w:rFonts w:cstheme="minorHAnsi"/>
                <w:bCs/>
                <w:sz w:val="16"/>
                <w:szCs w:val="16"/>
              </w:rPr>
              <w:t>21.08.2020</w:t>
            </w:r>
          </w:p>
        </w:tc>
        <w:tc>
          <w:tcPr>
            <w:tcW w:w="1134" w:type="dxa"/>
            <w:vAlign w:val="center"/>
          </w:tcPr>
          <w:p w14:paraId="5D8D9A95" w14:textId="77777777" w:rsidR="00617DA6" w:rsidRPr="004B40E4" w:rsidRDefault="00617DA6" w:rsidP="00617DA6">
            <w:pPr>
              <w:rPr>
                <w:rFonts w:cstheme="minorHAnsi"/>
                <w:sz w:val="16"/>
                <w:szCs w:val="16"/>
              </w:rPr>
            </w:pPr>
            <w:r w:rsidRPr="004B40E4">
              <w:rPr>
                <w:rFonts w:cstheme="minorHAnsi"/>
                <w:sz w:val="16"/>
                <w:szCs w:val="16"/>
              </w:rPr>
              <w:t>Uniwersytet Warszawski</w:t>
            </w:r>
          </w:p>
        </w:tc>
        <w:tc>
          <w:tcPr>
            <w:tcW w:w="1134" w:type="dxa"/>
            <w:vAlign w:val="center"/>
          </w:tcPr>
          <w:p w14:paraId="1C701E66" w14:textId="77777777" w:rsidR="00617DA6" w:rsidRPr="004B40E4" w:rsidRDefault="00617DA6" w:rsidP="00617DA6">
            <w:pPr>
              <w:rPr>
                <w:rFonts w:cstheme="minorHAnsi"/>
                <w:sz w:val="16"/>
                <w:szCs w:val="16"/>
              </w:rPr>
            </w:pPr>
          </w:p>
        </w:tc>
        <w:tc>
          <w:tcPr>
            <w:tcW w:w="2693" w:type="dxa"/>
            <w:vAlign w:val="center"/>
          </w:tcPr>
          <w:p w14:paraId="144AE17C" w14:textId="77777777" w:rsidR="00617DA6" w:rsidRPr="004B40E4" w:rsidRDefault="00617DA6" w:rsidP="00617DA6">
            <w:pPr>
              <w:rPr>
                <w:rFonts w:cstheme="minorHAnsi"/>
                <w:i/>
                <w:sz w:val="16"/>
                <w:szCs w:val="16"/>
              </w:rPr>
            </w:pPr>
            <w:r w:rsidRPr="004B40E4">
              <w:rPr>
                <w:rFonts w:eastAsia="Calibri" w:cstheme="minorHAnsi"/>
                <w:i/>
                <w:noProof/>
                <w:sz w:val="18"/>
                <w:szCs w:val="18"/>
                <w:lang w:eastAsia="pl-PL" w:bidi="pl-PL"/>
              </w:rPr>
              <w:t>swoją strategię rozwoju na wdrożeniach wyników prac B+R</w:t>
            </w:r>
          </w:p>
        </w:tc>
        <w:tc>
          <w:tcPr>
            <w:tcW w:w="3544" w:type="dxa"/>
            <w:vAlign w:val="center"/>
          </w:tcPr>
          <w:p w14:paraId="17B90EE4" w14:textId="504C7DD8" w:rsidR="00617DA6" w:rsidRPr="004B40E4" w:rsidRDefault="00617DA6" w:rsidP="00617DA6">
            <w:pPr>
              <w:rPr>
                <w:rFonts w:cstheme="minorHAnsi"/>
                <w:sz w:val="16"/>
                <w:szCs w:val="16"/>
              </w:rPr>
            </w:pPr>
            <w:r w:rsidRPr="004B40E4">
              <w:rPr>
                <w:rFonts w:cstheme="minorHAnsi"/>
                <w:sz w:val="16"/>
                <w:szCs w:val="16"/>
              </w:rPr>
              <w:t>Wydaje się, że aby MŚP, w tym start-</w:t>
            </w:r>
            <w:proofErr w:type="spellStart"/>
            <w:r w:rsidRPr="004B40E4">
              <w:rPr>
                <w:rFonts w:cstheme="minorHAnsi"/>
                <w:sz w:val="16"/>
                <w:szCs w:val="16"/>
              </w:rPr>
              <w:t>upy</w:t>
            </w:r>
            <w:proofErr w:type="spellEnd"/>
            <w:r w:rsidRPr="004B40E4">
              <w:rPr>
                <w:rFonts w:cstheme="minorHAnsi"/>
                <w:sz w:val="16"/>
                <w:szCs w:val="16"/>
              </w:rPr>
              <w:t xml:space="preserve">, sukcesywnie opierały swe strategie na </w:t>
            </w:r>
            <w:r w:rsidR="009942B2" w:rsidRPr="004B40E4">
              <w:rPr>
                <w:rFonts w:cstheme="minorHAnsi"/>
                <w:sz w:val="16"/>
                <w:szCs w:val="16"/>
              </w:rPr>
              <w:t>wdrożeniu</w:t>
            </w:r>
            <w:r w:rsidRPr="004B40E4">
              <w:rPr>
                <w:rFonts w:cstheme="minorHAnsi"/>
                <w:sz w:val="16"/>
                <w:szCs w:val="16"/>
              </w:rPr>
              <w:t xml:space="preserve"> wyników prac B+R potrzebna jest również wiedza względem możliwości jakie gwarantują rynki zagraniczne szczególnie poprzez w/w systemy akceleracyjne dużych korporacji gotowych do absorpcji innowacyjnych rozwiązań i technologii oraz ich dopasowania do własnej oferty i potrzeb danego rynku co zminimalizuje bariery </w:t>
            </w:r>
            <w:r w:rsidR="009942B2" w:rsidRPr="004B40E4">
              <w:rPr>
                <w:rFonts w:cstheme="minorHAnsi"/>
                <w:sz w:val="16"/>
                <w:szCs w:val="16"/>
              </w:rPr>
              <w:t>wejścia</w:t>
            </w:r>
          </w:p>
        </w:tc>
        <w:tc>
          <w:tcPr>
            <w:tcW w:w="3084" w:type="dxa"/>
            <w:vAlign w:val="center"/>
          </w:tcPr>
          <w:p w14:paraId="317D0730" w14:textId="0E729814" w:rsidR="00617DA6" w:rsidRPr="004055BB" w:rsidRDefault="00B90788" w:rsidP="00617DA6">
            <w:pPr>
              <w:rPr>
                <w:rFonts w:cstheme="minorHAnsi"/>
                <w:b/>
                <w:sz w:val="16"/>
                <w:szCs w:val="16"/>
              </w:rPr>
            </w:pPr>
            <w:r w:rsidRPr="004055BB">
              <w:rPr>
                <w:rFonts w:cstheme="minorHAnsi"/>
                <w:b/>
                <w:sz w:val="16"/>
                <w:szCs w:val="16"/>
              </w:rPr>
              <w:t>Szczegóły zostaną uregulowane na poziomie SZOOP/Regulaminów konkursów.</w:t>
            </w:r>
          </w:p>
        </w:tc>
      </w:tr>
      <w:tr w:rsidR="00617DA6" w:rsidRPr="004055BB" w14:paraId="48850601" w14:textId="77777777" w:rsidTr="00C24048">
        <w:trPr>
          <w:gridAfter w:val="1"/>
          <w:wAfter w:w="10" w:type="dxa"/>
          <w:trHeight w:val="20"/>
        </w:trPr>
        <w:tc>
          <w:tcPr>
            <w:tcW w:w="461" w:type="dxa"/>
            <w:vAlign w:val="center"/>
          </w:tcPr>
          <w:p w14:paraId="4AD03090" w14:textId="77777777" w:rsidR="00617DA6" w:rsidRPr="004055BB" w:rsidRDefault="00617DA6" w:rsidP="00617DA6">
            <w:pPr>
              <w:rPr>
                <w:rFonts w:cstheme="minorHAnsi"/>
                <w:b/>
                <w:bCs/>
              </w:rPr>
            </w:pPr>
            <w:r w:rsidRPr="004055BB">
              <w:rPr>
                <w:rFonts w:cstheme="minorHAnsi"/>
                <w:b/>
                <w:bCs/>
              </w:rPr>
              <w:t>4.</w:t>
            </w:r>
          </w:p>
        </w:tc>
        <w:tc>
          <w:tcPr>
            <w:tcW w:w="1377" w:type="dxa"/>
            <w:vAlign w:val="center"/>
          </w:tcPr>
          <w:p w14:paraId="2FE3E439" w14:textId="686CC7DF" w:rsidR="00617DA6" w:rsidRPr="004B40E4" w:rsidRDefault="00890F2A" w:rsidP="00617DA6">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54B7255D" w14:textId="77777777" w:rsidR="00617DA6" w:rsidRPr="004B40E4" w:rsidRDefault="00617DA6" w:rsidP="00617DA6">
            <w:pPr>
              <w:rPr>
                <w:rFonts w:cstheme="minorHAnsi"/>
                <w:bCs/>
                <w:sz w:val="16"/>
                <w:szCs w:val="16"/>
              </w:rPr>
            </w:pPr>
            <w:r w:rsidRPr="004B40E4">
              <w:rPr>
                <w:rFonts w:cstheme="minorHAnsi"/>
                <w:bCs/>
                <w:sz w:val="16"/>
                <w:szCs w:val="16"/>
              </w:rPr>
              <w:t>21.08.2020</w:t>
            </w:r>
          </w:p>
        </w:tc>
        <w:tc>
          <w:tcPr>
            <w:tcW w:w="1134" w:type="dxa"/>
            <w:vAlign w:val="center"/>
          </w:tcPr>
          <w:p w14:paraId="112145A4" w14:textId="77777777" w:rsidR="00617DA6" w:rsidRPr="004B40E4" w:rsidRDefault="00617DA6" w:rsidP="00617DA6">
            <w:pPr>
              <w:rPr>
                <w:rFonts w:cstheme="minorHAnsi"/>
                <w:sz w:val="16"/>
                <w:szCs w:val="16"/>
              </w:rPr>
            </w:pPr>
            <w:r w:rsidRPr="004B40E4">
              <w:rPr>
                <w:rFonts w:cstheme="minorHAnsi"/>
                <w:sz w:val="16"/>
                <w:szCs w:val="16"/>
              </w:rPr>
              <w:t>Uniwersytet Warszawski</w:t>
            </w:r>
          </w:p>
        </w:tc>
        <w:tc>
          <w:tcPr>
            <w:tcW w:w="1134" w:type="dxa"/>
            <w:vAlign w:val="center"/>
          </w:tcPr>
          <w:p w14:paraId="44796AC9" w14:textId="77777777" w:rsidR="00617DA6" w:rsidRPr="004B40E4" w:rsidRDefault="00617DA6" w:rsidP="00617DA6">
            <w:pPr>
              <w:rPr>
                <w:rFonts w:cstheme="minorHAnsi"/>
                <w:bCs/>
                <w:sz w:val="16"/>
                <w:szCs w:val="16"/>
              </w:rPr>
            </w:pPr>
          </w:p>
        </w:tc>
        <w:tc>
          <w:tcPr>
            <w:tcW w:w="2693" w:type="dxa"/>
            <w:vAlign w:val="center"/>
          </w:tcPr>
          <w:p w14:paraId="0102826E" w14:textId="77777777" w:rsidR="00617DA6" w:rsidRPr="004B40E4" w:rsidRDefault="00617DA6" w:rsidP="00617DA6">
            <w:pPr>
              <w:pStyle w:val="Tekstkomentarza"/>
              <w:rPr>
                <w:rFonts w:cstheme="minorHAnsi"/>
                <w:i/>
                <w:sz w:val="16"/>
                <w:szCs w:val="16"/>
              </w:rPr>
            </w:pPr>
            <w:r w:rsidRPr="004B40E4">
              <w:rPr>
                <w:rFonts w:cstheme="minorHAnsi"/>
                <w:i/>
                <w:sz w:val="16"/>
                <w:szCs w:val="16"/>
              </w:rPr>
              <w:t>Strategii Rozwoju Województwa Mazowieckiego do 2030 roku Innowacyjne Mazowsze</w:t>
            </w:r>
          </w:p>
        </w:tc>
        <w:tc>
          <w:tcPr>
            <w:tcW w:w="3544" w:type="dxa"/>
            <w:vAlign w:val="center"/>
          </w:tcPr>
          <w:p w14:paraId="58526E88" w14:textId="77777777" w:rsidR="00617DA6" w:rsidRPr="004B40E4" w:rsidRDefault="00617DA6" w:rsidP="00617DA6">
            <w:pPr>
              <w:rPr>
                <w:rFonts w:cstheme="minorHAnsi"/>
                <w:sz w:val="16"/>
                <w:szCs w:val="16"/>
              </w:rPr>
            </w:pPr>
            <w:r w:rsidRPr="004B40E4">
              <w:rPr>
                <w:rFonts w:cstheme="minorHAnsi"/>
                <w:sz w:val="16"/>
                <w:szCs w:val="16"/>
              </w:rPr>
              <w:t>Cel Strategiczny: Gospodarka. Wzrost konkurencyjności regionu poprzez rozwój działalności gospodarczej oraz transfer i wykorzystanie nowych technologii.</w:t>
            </w:r>
          </w:p>
          <w:p w14:paraId="6D673690" w14:textId="77777777" w:rsidR="00617DA6" w:rsidRPr="004B40E4" w:rsidRDefault="00617DA6" w:rsidP="00617DA6">
            <w:pPr>
              <w:rPr>
                <w:rFonts w:cstheme="minorHAnsi"/>
                <w:sz w:val="16"/>
                <w:szCs w:val="16"/>
              </w:rPr>
            </w:pPr>
            <w:r w:rsidRPr="004B40E4">
              <w:rPr>
                <w:rFonts w:cstheme="minorHAnsi"/>
                <w:sz w:val="16"/>
                <w:szCs w:val="16"/>
              </w:rPr>
              <w:t xml:space="preserve">W odniesieniu do Priorytetowego Celu Strategicznego Przemysł i Produkcja w wymiarze Konkurencyjności zakłada się tworzenie warunków do generowania i absorpcji innowacji. </w:t>
            </w:r>
          </w:p>
          <w:p w14:paraId="2BA531D8" w14:textId="77777777" w:rsidR="00617DA6" w:rsidRPr="004B40E4" w:rsidRDefault="00617DA6" w:rsidP="00617DA6">
            <w:pPr>
              <w:rPr>
                <w:rFonts w:cstheme="minorHAnsi"/>
                <w:sz w:val="16"/>
                <w:szCs w:val="16"/>
              </w:rPr>
            </w:pPr>
          </w:p>
          <w:p w14:paraId="7B75E4EF" w14:textId="77777777" w:rsidR="00617DA6" w:rsidRPr="004B40E4" w:rsidRDefault="00617DA6" w:rsidP="00617DA6">
            <w:pPr>
              <w:rPr>
                <w:rFonts w:cstheme="minorHAnsi"/>
                <w:sz w:val="16"/>
                <w:szCs w:val="16"/>
              </w:rPr>
            </w:pPr>
            <w:r w:rsidRPr="004B40E4">
              <w:rPr>
                <w:rFonts w:cstheme="minorHAnsi"/>
                <w:sz w:val="16"/>
                <w:szCs w:val="16"/>
              </w:rPr>
              <w:t xml:space="preserve">Wydaje się, że bardzo dobrym pomysłem może okazać się stworzenie pierwszego w Polsce akademickiego programu akceleracyjnego (APA) skierowanego do mazowieckich uczelni publicznych i prywatnych. </w:t>
            </w:r>
          </w:p>
          <w:p w14:paraId="74DCB13D" w14:textId="77777777" w:rsidR="00617DA6" w:rsidRPr="004B40E4" w:rsidRDefault="00617DA6" w:rsidP="00617DA6">
            <w:pPr>
              <w:rPr>
                <w:rFonts w:cstheme="minorHAnsi"/>
                <w:sz w:val="16"/>
                <w:szCs w:val="16"/>
              </w:rPr>
            </w:pPr>
            <w:r w:rsidRPr="004B40E4">
              <w:rPr>
                <w:rFonts w:cstheme="minorHAnsi"/>
                <w:sz w:val="16"/>
                <w:szCs w:val="16"/>
              </w:rPr>
              <w:t xml:space="preserve">Celem APA byłoby sfinansowanie środkami RPO WM 3-6 miesięcznych stażów pracowników CTT odpowiedzialnych za akcelerację </w:t>
            </w:r>
            <w:proofErr w:type="spellStart"/>
            <w:r w:rsidRPr="004B40E4">
              <w:rPr>
                <w:rFonts w:cstheme="minorHAnsi"/>
                <w:sz w:val="16"/>
                <w:szCs w:val="16"/>
              </w:rPr>
              <w:t>spin</w:t>
            </w:r>
            <w:proofErr w:type="spellEnd"/>
            <w:r w:rsidRPr="004B40E4">
              <w:rPr>
                <w:rFonts w:cstheme="minorHAnsi"/>
                <w:sz w:val="16"/>
                <w:szCs w:val="16"/>
              </w:rPr>
              <w:t>-off i projektów o potencjale komercjalizacyjnym w strukturach korporacji międzynarodowych i ich akceleratorów ok. 6 akceleratorów.</w:t>
            </w:r>
          </w:p>
          <w:p w14:paraId="51885A49" w14:textId="77777777" w:rsidR="00617DA6" w:rsidRPr="004B40E4" w:rsidRDefault="00617DA6" w:rsidP="00617DA6">
            <w:pPr>
              <w:rPr>
                <w:rFonts w:cstheme="minorHAnsi"/>
                <w:sz w:val="16"/>
                <w:szCs w:val="16"/>
              </w:rPr>
            </w:pPr>
          </w:p>
          <w:p w14:paraId="76FC765C" w14:textId="77777777" w:rsidR="00617DA6" w:rsidRPr="004B40E4" w:rsidRDefault="00617DA6" w:rsidP="00617DA6">
            <w:pPr>
              <w:rPr>
                <w:rFonts w:cstheme="minorHAnsi"/>
                <w:sz w:val="16"/>
                <w:szCs w:val="16"/>
              </w:rPr>
            </w:pPr>
            <w:r w:rsidRPr="004B40E4">
              <w:rPr>
                <w:rFonts w:cstheme="minorHAnsi"/>
                <w:sz w:val="16"/>
                <w:szCs w:val="16"/>
              </w:rPr>
              <w:t xml:space="preserve">Pozwoli to na budowę trwałych relacji CTT-ów z akceleratorami a tym samym podniesie poziom gotowości TRL </w:t>
            </w:r>
            <w:proofErr w:type="spellStart"/>
            <w:r w:rsidRPr="004B40E4">
              <w:rPr>
                <w:rFonts w:cstheme="minorHAnsi"/>
                <w:sz w:val="16"/>
                <w:szCs w:val="16"/>
              </w:rPr>
              <w:t>spin-offów</w:t>
            </w:r>
            <w:proofErr w:type="spellEnd"/>
            <w:r w:rsidRPr="004B40E4">
              <w:rPr>
                <w:rFonts w:cstheme="minorHAnsi"/>
                <w:sz w:val="16"/>
                <w:szCs w:val="16"/>
              </w:rPr>
              <w:t xml:space="preserve"> i start-</w:t>
            </w:r>
            <w:proofErr w:type="spellStart"/>
            <w:r w:rsidRPr="004B40E4">
              <w:rPr>
                <w:rFonts w:cstheme="minorHAnsi"/>
                <w:sz w:val="16"/>
                <w:szCs w:val="16"/>
              </w:rPr>
              <w:t>upów</w:t>
            </w:r>
            <w:proofErr w:type="spellEnd"/>
            <w:r w:rsidRPr="004B40E4">
              <w:rPr>
                <w:rFonts w:cstheme="minorHAnsi"/>
                <w:sz w:val="16"/>
                <w:szCs w:val="16"/>
              </w:rPr>
              <w:t>. Koncepcja jest obecnie analizowana pod katem potencjału innowacyjnego.</w:t>
            </w:r>
          </w:p>
        </w:tc>
        <w:tc>
          <w:tcPr>
            <w:tcW w:w="3084" w:type="dxa"/>
            <w:vAlign w:val="center"/>
          </w:tcPr>
          <w:p w14:paraId="4E55B170" w14:textId="6214C2FE" w:rsidR="00617DA6" w:rsidRPr="004055BB" w:rsidRDefault="00B90788" w:rsidP="00617DA6">
            <w:pPr>
              <w:rPr>
                <w:rFonts w:cstheme="minorHAnsi"/>
                <w:b/>
                <w:sz w:val="16"/>
                <w:szCs w:val="16"/>
              </w:rPr>
            </w:pPr>
            <w:r w:rsidRPr="004055BB">
              <w:rPr>
                <w:rFonts w:cstheme="minorHAnsi"/>
                <w:b/>
                <w:sz w:val="16"/>
                <w:szCs w:val="16"/>
              </w:rPr>
              <w:t>Przytoczony przykład może zostać wykorzystany przy tworzeniu zasad konkursu lub w projekcie strategicznym – do ewentualnego wykorzystania na późniejszym etapie prac nad Programem.</w:t>
            </w:r>
          </w:p>
        </w:tc>
      </w:tr>
      <w:tr w:rsidR="00617DA6" w:rsidRPr="004055BB" w14:paraId="1078B0A0" w14:textId="77777777" w:rsidTr="00C24048">
        <w:trPr>
          <w:gridAfter w:val="1"/>
          <w:wAfter w:w="10" w:type="dxa"/>
          <w:trHeight w:val="20"/>
        </w:trPr>
        <w:tc>
          <w:tcPr>
            <w:tcW w:w="461" w:type="dxa"/>
            <w:vAlign w:val="center"/>
          </w:tcPr>
          <w:p w14:paraId="324438EB" w14:textId="77777777" w:rsidR="00617DA6" w:rsidRPr="004055BB" w:rsidRDefault="00617DA6" w:rsidP="00617DA6">
            <w:pPr>
              <w:rPr>
                <w:rFonts w:cstheme="minorHAnsi"/>
                <w:b/>
                <w:bCs/>
              </w:rPr>
            </w:pPr>
            <w:r w:rsidRPr="004055BB">
              <w:rPr>
                <w:rFonts w:cstheme="minorHAnsi"/>
                <w:b/>
                <w:bCs/>
              </w:rPr>
              <w:lastRenderedPageBreak/>
              <w:t>5</w:t>
            </w:r>
          </w:p>
        </w:tc>
        <w:tc>
          <w:tcPr>
            <w:tcW w:w="1377" w:type="dxa"/>
            <w:vAlign w:val="center"/>
          </w:tcPr>
          <w:p w14:paraId="7E486011" w14:textId="303CAC40" w:rsidR="00617DA6" w:rsidRPr="004B40E4" w:rsidRDefault="00890F2A" w:rsidP="00617DA6">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399A5E11" w14:textId="77777777" w:rsidR="00617DA6" w:rsidRPr="004B40E4" w:rsidRDefault="00617DA6" w:rsidP="00617DA6">
            <w:pPr>
              <w:rPr>
                <w:rFonts w:cstheme="minorHAnsi"/>
                <w:bCs/>
                <w:sz w:val="16"/>
                <w:szCs w:val="16"/>
              </w:rPr>
            </w:pPr>
            <w:r w:rsidRPr="004B40E4">
              <w:rPr>
                <w:rFonts w:cstheme="minorHAnsi"/>
                <w:bCs/>
                <w:sz w:val="16"/>
                <w:szCs w:val="16"/>
              </w:rPr>
              <w:t>21.08.2020</w:t>
            </w:r>
          </w:p>
        </w:tc>
        <w:tc>
          <w:tcPr>
            <w:tcW w:w="1134" w:type="dxa"/>
            <w:vAlign w:val="center"/>
          </w:tcPr>
          <w:p w14:paraId="72178F9C" w14:textId="77777777" w:rsidR="00617DA6" w:rsidRPr="004B40E4" w:rsidRDefault="00617DA6" w:rsidP="00617DA6">
            <w:pPr>
              <w:rPr>
                <w:rFonts w:cstheme="minorHAnsi"/>
                <w:sz w:val="16"/>
                <w:szCs w:val="16"/>
              </w:rPr>
            </w:pPr>
            <w:r w:rsidRPr="004B40E4">
              <w:rPr>
                <w:rFonts w:cstheme="minorHAnsi"/>
                <w:sz w:val="16"/>
                <w:szCs w:val="16"/>
              </w:rPr>
              <w:t>Uniwersytet Warszawski</w:t>
            </w:r>
          </w:p>
        </w:tc>
        <w:tc>
          <w:tcPr>
            <w:tcW w:w="1134" w:type="dxa"/>
            <w:vAlign w:val="center"/>
          </w:tcPr>
          <w:p w14:paraId="0CED40EC" w14:textId="77777777" w:rsidR="00617DA6" w:rsidRPr="004B40E4" w:rsidRDefault="00617DA6" w:rsidP="00617DA6">
            <w:pPr>
              <w:rPr>
                <w:rFonts w:cstheme="minorHAnsi"/>
                <w:bCs/>
                <w:sz w:val="16"/>
                <w:szCs w:val="16"/>
              </w:rPr>
            </w:pPr>
            <w:r w:rsidRPr="004B40E4">
              <w:rPr>
                <w:rFonts w:cstheme="minorHAnsi"/>
                <w:bCs/>
                <w:sz w:val="16"/>
                <w:szCs w:val="16"/>
              </w:rPr>
              <w:t>2.1.1.1 Interwencje w ramach funduszy</w:t>
            </w:r>
          </w:p>
        </w:tc>
        <w:tc>
          <w:tcPr>
            <w:tcW w:w="2693" w:type="dxa"/>
            <w:vAlign w:val="center"/>
          </w:tcPr>
          <w:p w14:paraId="04E04AEC" w14:textId="62D7E94F" w:rsidR="00617DA6" w:rsidRPr="004B40E4" w:rsidRDefault="00617DA6" w:rsidP="00617DA6">
            <w:pPr>
              <w:pStyle w:val="Tekstkomentarza"/>
              <w:rPr>
                <w:rFonts w:cstheme="minorHAnsi"/>
                <w:bCs/>
                <w:i/>
                <w:sz w:val="16"/>
                <w:szCs w:val="16"/>
              </w:rPr>
            </w:pPr>
            <w:r w:rsidRPr="004B40E4">
              <w:rPr>
                <w:rFonts w:cstheme="minorHAnsi"/>
                <w:bCs/>
                <w:i/>
                <w:sz w:val="16"/>
                <w:szCs w:val="16"/>
              </w:rPr>
              <w:t>Wsparcie infrastruktury badawczo-rozwojowej przedsiębiorstw</w:t>
            </w:r>
          </w:p>
        </w:tc>
        <w:tc>
          <w:tcPr>
            <w:tcW w:w="3544" w:type="dxa"/>
            <w:vAlign w:val="center"/>
          </w:tcPr>
          <w:p w14:paraId="2BA6E127" w14:textId="77777777" w:rsidR="00617DA6" w:rsidRPr="004B40E4" w:rsidRDefault="00617DA6" w:rsidP="00617DA6">
            <w:pPr>
              <w:pStyle w:val="Tekstkomentarza"/>
              <w:rPr>
                <w:rFonts w:cstheme="minorHAnsi"/>
                <w:sz w:val="16"/>
                <w:szCs w:val="16"/>
              </w:rPr>
            </w:pPr>
            <w:r w:rsidRPr="004B40E4">
              <w:rPr>
                <w:rFonts w:cstheme="minorHAnsi"/>
                <w:sz w:val="16"/>
                <w:szCs w:val="16"/>
              </w:rPr>
              <w:t>Może jednym z warunków otrzymania wsparcia dla przedsiębiorców mogłaby być współpraca z jednostkami naukowymi polegająca m.in. na wykorzystaniu zaplecza aparaturowego/</w:t>
            </w:r>
            <w:proofErr w:type="spellStart"/>
            <w:r w:rsidRPr="004B40E4">
              <w:rPr>
                <w:rFonts w:cstheme="minorHAnsi"/>
                <w:sz w:val="16"/>
                <w:szCs w:val="16"/>
              </w:rPr>
              <w:t>labów</w:t>
            </w:r>
            <w:proofErr w:type="spellEnd"/>
            <w:r w:rsidRPr="004B40E4">
              <w:rPr>
                <w:rFonts w:cstheme="minorHAnsi"/>
                <w:sz w:val="16"/>
                <w:szCs w:val="16"/>
              </w:rPr>
              <w:t xml:space="preserve"> już posiadanych przez uczelnie – czyli nakierowanie na współpracę </w:t>
            </w:r>
            <w:proofErr w:type="spellStart"/>
            <w:r w:rsidRPr="004B40E4">
              <w:rPr>
                <w:rFonts w:cstheme="minorHAnsi"/>
                <w:sz w:val="16"/>
                <w:szCs w:val="16"/>
              </w:rPr>
              <w:t>bad-rozw</w:t>
            </w:r>
            <w:proofErr w:type="spellEnd"/>
            <w:r w:rsidRPr="004B40E4">
              <w:rPr>
                <w:rFonts w:cstheme="minorHAnsi"/>
                <w:sz w:val="16"/>
                <w:szCs w:val="16"/>
              </w:rPr>
              <w:t xml:space="preserve"> z uczelniami w celu osiągania przychodów z sektora przedsiębiorstw – taki przeciwny mechanizm?</w:t>
            </w:r>
          </w:p>
        </w:tc>
        <w:tc>
          <w:tcPr>
            <w:tcW w:w="3084" w:type="dxa"/>
            <w:vAlign w:val="center"/>
          </w:tcPr>
          <w:p w14:paraId="47732446" w14:textId="25577CCC" w:rsidR="0088610B" w:rsidRPr="004055BB" w:rsidRDefault="0088610B" w:rsidP="0088610B">
            <w:pPr>
              <w:rPr>
                <w:rFonts w:cstheme="minorHAnsi"/>
                <w:b/>
                <w:sz w:val="16"/>
                <w:szCs w:val="16"/>
              </w:rPr>
            </w:pPr>
            <w:r w:rsidRPr="004055BB">
              <w:rPr>
                <w:rFonts w:cstheme="minorHAnsi"/>
                <w:b/>
                <w:sz w:val="16"/>
                <w:szCs w:val="16"/>
              </w:rPr>
              <w:t>Firmy w ramach swojej działalności</w:t>
            </w:r>
            <w:r w:rsidR="00B90788" w:rsidRPr="004055BB">
              <w:rPr>
                <w:rFonts w:cstheme="minorHAnsi"/>
                <w:b/>
                <w:sz w:val="16"/>
                <w:szCs w:val="16"/>
              </w:rPr>
              <w:t xml:space="preserve"> posiadają często</w:t>
            </w:r>
            <w:r w:rsidRPr="004055BB">
              <w:rPr>
                <w:rFonts w:cstheme="minorHAnsi"/>
                <w:b/>
                <w:sz w:val="16"/>
                <w:szCs w:val="16"/>
              </w:rPr>
              <w:t xml:space="preserve"> działy badawczo-rozwojowe i </w:t>
            </w:r>
            <w:r w:rsidR="00B90788" w:rsidRPr="004055BB">
              <w:rPr>
                <w:rFonts w:cstheme="minorHAnsi"/>
                <w:b/>
                <w:sz w:val="16"/>
                <w:szCs w:val="16"/>
              </w:rPr>
              <w:t xml:space="preserve">są w stanie realizować </w:t>
            </w:r>
            <w:r w:rsidRPr="004055BB">
              <w:rPr>
                <w:rFonts w:cstheme="minorHAnsi"/>
                <w:b/>
                <w:sz w:val="16"/>
                <w:szCs w:val="16"/>
              </w:rPr>
              <w:t xml:space="preserve"> badania bez udziału jednostki naukowej. Wsparcie przedsiębiorstw w tym obszarze jest w pełni uzasadnione, realizacja prac </w:t>
            </w:r>
            <w:r w:rsidR="009942B2" w:rsidRPr="004055BB">
              <w:rPr>
                <w:rFonts w:cstheme="minorHAnsi"/>
                <w:b/>
                <w:sz w:val="16"/>
                <w:szCs w:val="16"/>
              </w:rPr>
              <w:t>B+R</w:t>
            </w:r>
            <w:r w:rsidRPr="004055BB">
              <w:rPr>
                <w:rFonts w:cstheme="minorHAnsi"/>
                <w:b/>
                <w:sz w:val="16"/>
                <w:szCs w:val="16"/>
              </w:rPr>
              <w:t xml:space="preserve"> w przedsiębiorstwie oznacza wykorzystanie</w:t>
            </w:r>
            <w:r w:rsidR="00B90788" w:rsidRPr="004055BB">
              <w:rPr>
                <w:rFonts w:cstheme="minorHAnsi"/>
                <w:b/>
                <w:sz w:val="16"/>
                <w:szCs w:val="16"/>
              </w:rPr>
              <w:t xml:space="preserve"> badań</w:t>
            </w:r>
            <w:r w:rsidRPr="004055BB">
              <w:rPr>
                <w:rFonts w:cstheme="minorHAnsi"/>
                <w:b/>
                <w:sz w:val="16"/>
                <w:szCs w:val="16"/>
              </w:rPr>
              <w:t xml:space="preserve"> w gospodarce. Całość dofinansowanej infrastruktury jest wykorzystywana gospodarczo, w przeciwieństwie do infrastruktury badawczej jednostek naukowych. Doświadczenia obecnej perspektywy, w ramach</w:t>
            </w:r>
            <w:r w:rsidR="00B90788" w:rsidRPr="004055BB">
              <w:rPr>
                <w:rFonts w:cstheme="minorHAnsi"/>
                <w:b/>
                <w:sz w:val="16"/>
                <w:szCs w:val="16"/>
              </w:rPr>
              <w:t>,</w:t>
            </w:r>
            <w:r w:rsidRPr="004055BB">
              <w:rPr>
                <w:rFonts w:cstheme="minorHAnsi"/>
                <w:b/>
                <w:sz w:val="16"/>
                <w:szCs w:val="16"/>
              </w:rPr>
              <w:t xml:space="preserve"> której wspierana była infrastruktura badawcza jednostek naukowych, pokazują, że część gospodarcza w projektach 1.1 zwykle stanowiła 20% w projekcie (minimum wymagane, aby projekt otrzymał dofinansowanie), co oznacza, że wykorzystanie wspartej infrastruktury w gospodarce jest mocno ograniczone.</w:t>
            </w:r>
          </w:p>
          <w:p w14:paraId="274366C6" w14:textId="77777777" w:rsidR="0088610B" w:rsidRPr="004055BB" w:rsidRDefault="0088610B" w:rsidP="0088610B">
            <w:pPr>
              <w:rPr>
                <w:rFonts w:cstheme="minorHAnsi"/>
                <w:b/>
                <w:sz w:val="16"/>
                <w:szCs w:val="16"/>
              </w:rPr>
            </w:pPr>
            <w:r w:rsidRPr="004055BB">
              <w:rPr>
                <w:rFonts w:cstheme="minorHAnsi"/>
                <w:b/>
                <w:sz w:val="16"/>
                <w:szCs w:val="16"/>
              </w:rPr>
              <w:t xml:space="preserve">W ramach Celu szczegółowego (i) beneficjentami są przedsiębiorstwa, co znajduje odzwierciedlenie we wskaźnikach: </w:t>
            </w:r>
          </w:p>
          <w:p w14:paraId="5FCA8F7F" w14:textId="77777777" w:rsidR="0088610B" w:rsidRPr="004055BB" w:rsidRDefault="0088610B" w:rsidP="0088610B">
            <w:pPr>
              <w:rPr>
                <w:rFonts w:cstheme="minorHAnsi"/>
                <w:b/>
                <w:sz w:val="16"/>
                <w:szCs w:val="16"/>
              </w:rPr>
            </w:pPr>
            <w:r w:rsidRPr="004055BB">
              <w:rPr>
                <w:rFonts w:cstheme="minorHAnsi"/>
                <w:b/>
                <w:sz w:val="16"/>
                <w:szCs w:val="16"/>
              </w:rPr>
              <w:t>CCO01: Przedsiębiorstwa objęte wsparciem na rzecz innowacji;</w:t>
            </w:r>
          </w:p>
          <w:p w14:paraId="3C186F75" w14:textId="2F7B4180" w:rsidR="00617DA6" w:rsidRPr="004055BB" w:rsidRDefault="0088610B" w:rsidP="0088610B">
            <w:pPr>
              <w:rPr>
                <w:rFonts w:cstheme="minorHAnsi"/>
                <w:b/>
                <w:sz w:val="16"/>
                <w:szCs w:val="16"/>
              </w:rPr>
            </w:pPr>
            <w:r w:rsidRPr="004055BB">
              <w:rPr>
                <w:rFonts w:cstheme="minorHAnsi"/>
                <w:b/>
                <w:sz w:val="16"/>
                <w:szCs w:val="16"/>
              </w:rPr>
              <w:t>W ramach wspartej z RPO WM 2014-2020 infrastruktury beneficjenci założyli średnio 20% wykorzystania komercyjnego (gospodarczego). W przypadku wspierania infrastruktury badawczej w przedsiębiorstwach 100 % wykorzystywana jest gospodarczo.</w:t>
            </w:r>
          </w:p>
        </w:tc>
      </w:tr>
      <w:tr w:rsidR="004E27B1" w:rsidRPr="004055BB" w14:paraId="304C242D" w14:textId="77777777" w:rsidTr="00C24048">
        <w:trPr>
          <w:gridAfter w:val="1"/>
          <w:wAfter w:w="10" w:type="dxa"/>
          <w:trHeight w:val="20"/>
        </w:trPr>
        <w:tc>
          <w:tcPr>
            <w:tcW w:w="461" w:type="dxa"/>
            <w:vAlign w:val="center"/>
          </w:tcPr>
          <w:p w14:paraId="011CAACB" w14:textId="77777777" w:rsidR="004E27B1" w:rsidRPr="004055BB" w:rsidRDefault="004E27B1" w:rsidP="004E27B1">
            <w:pPr>
              <w:rPr>
                <w:rFonts w:cstheme="minorHAnsi"/>
                <w:b/>
                <w:bCs/>
              </w:rPr>
            </w:pPr>
            <w:r w:rsidRPr="004055BB">
              <w:rPr>
                <w:rFonts w:cstheme="minorHAnsi"/>
                <w:b/>
                <w:bCs/>
              </w:rPr>
              <w:t>6</w:t>
            </w:r>
          </w:p>
        </w:tc>
        <w:tc>
          <w:tcPr>
            <w:tcW w:w="1377" w:type="dxa"/>
            <w:vAlign w:val="center"/>
          </w:tcPr>
          <w:p w14:paraId="43D0D7DB" w14:textId="22A8DEDB"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3DF5C98C" w14:textId="006713D3"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1941CEC3" w14:textId="0D703C81" w:rsidR="004E27B1" w:rsidRPr="004B40E4" w:rsidRDefault="004E27B1" w:rsidP="004E27B1">
            <w:pPr>
              <w:rPr>
                <w:rFonts w:cstheme="minorHAnsi"/>
                <w:sz w:val="16"/>
                <w:szCs w:val="16"/>
                <w:lang w:eastAsia="pl-PL"/>
              </w:rPr>
            </w:pPr>
            <w:r w:rsidRPr="004B40E4">
              <w:rPr>
                <w:rFonts w:cstheme="minorHAnsi"/>
                <w:sz w:val="16"/>
                <w:szCs w:val="16"/>
              </w:rPr>
              <w:t>Uniwersytet Warszawski</w:t>
            </w:r>
          </w:p>
        </w:tc>
        <w:tc>
          <w:tcPr>
            <w:tcW w:w="1134" w:type="dxa"/>
            <w:vAlign w:val="center"/>
          </w:tcPr>
          <w:p w14:paraId="0CA5CC96" w14:textId="77777777" w:rsidR="004E27B1" w:rsidRPr="004B40E4" w:rsidRDefault="004E27B1" w:rsidP="004E27B1">
            <w:pPr>
              <w:rPr>
                <w:rFonts w:cstheme="minorHAnsi"/>
                <w:i/>
                <w:noProof/>
                <w:sz w:val="16"/>
                <w:szCs w:val="16"/>
              </w:rPr>
            </w:pPr>
          </w:p>
        </w:tc>
        <w:tc>
          <w:tcPr>
            <w:tcW w:w="2693" w:type="dxa"/>
            <w:vAlign w:val="center"/>
          </w:tcPr>
          <w:p w14:paraId="4FA63D61" w14:textId="77777777" w:rsidR="004E27B1" w:rsidRPr="004B40E4" w:rsidRDefault="004E27B1" w:rsidP="004E27B1">
            <w:pPr>
              <w:pStyle w:val="Tekstkomentarza"/>
              <w:rPr>
                <w:rStyle w:val="Odwoaniedokomentarza"/>
                <w:rFonts w:cstheme="minorHAnsi"/>
                <w:i/>
              </w:rPr>
            </w:pPr>
            <w:r w:rsidRPr="004B40E4">
              <w:rPr>
                <w:rStyle w:val="Odwoaniedokomentarza"/>
                <w:rFonts w:cstheme="minorHAnsi"/>
                <w:i/>
              </w:rPr>
              <w:t>Warunkiem otrzymania wsparcia będzie współpraca z przedsiębiorstwami i osiąganie przychodów z sektora przedsiębiorstw.</w:t>
            </w:r>
          </w:p>
        </w:tc>
        <w:tc>
          <w:tcPr>
            <w:tcW w:w="3544" w:type="dxa"/>
            <w:vAlign w:val="center"/>
          </w:tcPr>
          <w:p w14:paraId="378D967E" w14:textId="45A08CB3" w:rsidR="004E27B1" w:rsidRPr="004B40E4" w:rsidRDefault="004E27B1" w:rsidP="004E27B1">
            <w:pPr>
              <w:pStyle w:val="Tekstkomentarza"/>
              <w:rPr>
                <w:rFonts w:cstheme="minorHAnsi"/>
                <w:sz w:val="16"/>
                <w:szCs w:val="16"/>
              </w:rPr>
            </w:pPr>
            <w:r w:rsidRPr="004B40E4">
              <w:rPr>
                <w:rFonts w:cstheme="minorHAnsi"/>
                <w:sz w:val="16"/>
                <w:szCs w:val="16"/>
              </w:rPr>
              <w:t xml:space="preserve">1. W projektach poprzedniej perspektywy ta współpraca nakierowana była na korzyści głównie po stronie przedsiębiorcy, co, jeśli zostanie utrzymane może wpłynąć na ograniczenie dobrych projektów. Niejasności dotyczące warunków nieodpłatnego przekazania praw do rezultatów badań wykonanych przez uczelnie, konieczność odprowadzenia niekwalifikowalnego w projektach VAT (od kwoty budżetu na który składają się wynagrodzenia badaczy z uczelni) pozostająca w sprzeczności z efektywnością wydatkowania </w:t>
            </w:r>
            <w:r w:rsidRPr="004B40E4">
              <w:rPr>
                <w:rFonts w:cstheme="minorHAnsi"/>
                <w:sz w:val="16"/>
                <w:szCs w:val="16"/>
              </w:rPr>
              <w:lastRenderedPageBreak/>
              <w:t>pieniędzy publicznych to kwestie, które powinny zostać dookreślone przed ustaleniem typów projektów.</w:t>
            </w:r>
          </w:p>
          <w:p w14:paraId="4DD33AF6" w14:textId="77777777" w:rsidR="004E27B1" w:rsidRPr="004B40E4" w:rsidRDefault="004E27B1" w:rsidP="004E27B1">
            <w:pPr>
              <w:pStyle w:val="Tekstkomentarza"/>
              <w:rPr>
                <w:rFonts w:cstheme="minorHAnsi"/>
                <w:sz w:val="16"/>
                <w:szCs w:val="16"/>
              </w:rPr>
            </w:pPr>
            <w:r w:rsidRPr="004B40E4">
              <w:rPr>
                <w:rFonts w:cstheme="minorHAnsi"/>
                <w:sz w:val="16"/>
                <w:szCs w:val="16"/>
              </w:rPr>
              <w:t>2.Warto uwzględnić możliwość samodzielnej realizacji projektów przez uczelnie, inst. nauk-</w:t>
            </w:r>
            <w:proofErr w:type="spellStart"/>
            <w:r w:rsidRPr="004B40E4">
              <w:rPr>
                <w:rFonts w:cstheme="minorHAnsi"/>
                <w:sz w:val="16"/>
                <w:szCs w:val="16"/>
              </w:rPr>
              <w:t>bad</w:t>
            </w:r>
            <w:proofErr w:type="spellEnd"/>
            <w:r w:rsidRPr="004B40E4">
              <w:rPr>
                <w:rFonts w:cstheme="minorHAnsi"/>
                <w:sz w:val="16"/>
                <w:szCs w:val="16"/>
              </w:rPr>
              <w:t xml:space="preserve">. lub konsorcja zmierzające do bezpośredniej komercjalizacji przez te jednostki, ich spółki celowe lub współpracujące z nimi </w:t>
            </w:r>
            <w:proofErr w:type="spellStart"/>
            <w:r w:rsidRPr="004B40E4">
              <w:rPr>
                <w:rFonts w:cstheme="minorHAnsi"/>
                <w:sz w:val="16"/>
                <w:szCs w:val="16"/>
              </w:rPr>
              <w:t>spinoffy</w:t>
            </w:r>
            <w:proofErr w:type="spellEnd"/>
            <w:r w:rsidRPr="004B40E4">
              <w:rPr>
                <w:rFonts w:cstheme="minorHAnsi"/>
                <w:sz w:val="16"/>
                <w:szCs w:val="16"/>
              </w:rPr>
              <w:t xml:space="preserve"> wywodzące się z tych jednostek (sposoby realizacji komercjalizacji wychodzące poza schemat współpracy z </w:t>
            </w:r>
            <w:proofErr w:type="spellStart"/>
            <w:r w:rsidRPr="004B40E4">
              <w:rPr>
                <w:rFonts w:cstheme="minorHAnsi"/>
                <w:sz w:val="16"/>
                <w:szCs w:val="16"/>
              </w:rPr>
              <w:t>przedsięb</w:t>
            </w:r>
            <w:proofErr w:type="spellEnd"/>
            <w:r w:rsidRPr="004B40E4">
              <w:rPr>
                <w:rFonts w:cstheme="minorHAnsi"/>
                <w:sz w:val="16"/>
                <w:szCs w:val="16"/>
              </w:rPr>
              <w:t>. zewnętrznymi)</w:t>
            </w:r>
          </w:p>
        </w:tc>
        <w:tc>
          <w:tcPr>
            <w:tcW w:w="3084" w:type="dxa"/>
            <w:vAlign w:val="center"/>
          </w:tcPr>
          <w:p w14:paraId="5C66BD60" w14:textId="77777777" w:rsidR="004E27B1" w:rsidRPr="004055BB" w:rsidRDefault="004E27B1" w:rsidP="004E27B1">
            <w:pPr>
              <w:rPr>
                <w:rFonts w:cstheme="minorHAnsi"/>
                <w:b/>
                <w:sz w:val="16"/>
                <w:szCs w:val="16"/>
              </w:rPr>
            </w:pPr>
            <w:r w:rsidRPr="004055BB">
              <w:rPr>
                <w:rFonts w:cstheme="minorHAnsi"/>
                <w:b/>
                <w:sz w:val="16"/>
                <w:szCs w:val="16"/>
              </w:rPr>
              <w:lastRenderedPageBreak/>
              <w:t>Poruszone kwestie mogą być rozpatrywane na poziomie tworzenia Regulaminów poszczególnych konkursów i określenia Podmiotów uprawnionych do aplikowania o środki.</w:t>
            </w:r>
          </w:p>
          <w:p w14:paraId="3B89CB61" w14:textId="5CD6494F" w:rsidR="004E27B1" w:rsidRPr="004055BB" w:rsidRDefault="004E27B1" w:rsidP="004E27B1">
            <w:pPr>
              <w:rPr>
                <w:rFonts w:cstheme="minorHAnsi"/>
                <w:b/>
                <w:sz w:val="16"/>
                <w:szCs w:val="16"/>
              </w:rPr>
            </w:pPr>
            <w:r w:rsidRPr="004055BB">
              <w:rPr>
                <w:rFonts w:cstheme="minorHAnsi"/>
                <w:b/>
                <w:sz w:val="16"/>
                <w:szCs w:val="16"/>
              </w:rPr>
              <w:t xml:space="preserve">Obecnie brak szczegółowych regulacji dotyczących zakresu dopuszczalnego wsparcia (m.in. Umowy Partnerstwa). Biorąc jednak pod uwagę brzmienie pierwszego celu polityki, tzn. „Bardziej inteligentna Europa dzięki wspieraniu </w:t>
            </w:r>
            <w:r w:rsidRPr="004055BB">
              <w:rPr>
                <w:rFonts w:cstheme="minorHAnsi"/>
                <w:b/>
                <w:sz w:val="16"/>
                <w:szCs w:val="16"/>
              </w:rPr>
              <w:lastRenderedPageBreak/>
              <w:t>innowacyjnej i inteligentnej transformacji gospodarczej”, należy zakładać, że nie da się uniknąć ścisłego związku projektów z korzyściami po stronie przedsiębiorców.</w:t>
            </w:r>
          </w:p>
        </w:tc>
      </w:tr>
      <w:tr w:rsidR="004E27B1" w:rsidRPr="004055BB" w14:paraId="6ACA5B52" w14:textId="77777777" w:rsidTr="00C24048">
        <w:trPr>
          <w:gridAfter w:val="1"/>
          <w:wAfter w:w="10" w:type="dxa"/>
          <w:trHeight w:val="20"/>
        </w:trPr>
        <w:tc>
          <w:tcPr>
            <w:tcW w:w="461" w:type="dxa"/>
            <w:vAlign w:val="center"/>
          </w:tcPr>
          <w:p w14:paraId="7414A750" w14:textId="77777777" w:rsidR="004E27B1" w:rsidRPr="004055BB" w:rsidRDefault="004E27B1" w:rsidP="004E27B1">
            <w:pPr>
              <w:rPr>
                <w:rFonts w:cstheme="minorHAnsi"/>
                <w:b/>
                <w:bCs/>
              </w:rPr>
            </w:pPr>
            <w:r w:rsidRPr="004055BB">
              <w:rPr>
                <w:rFonts w:cstheme="minorHAnsi"/>
                <w:b/>
                <w:bCs/>
              </w:rPr>
              <w:lastRenderedPageBreak/>
              <w:t>7</w:t>
            </w:r>
          </w:p>
        </w:tc>
        <w:tc>
          <w:tcPr>
            <w:tcW w:w="1377" w:type="dxa"/>
            <w:vAlign w:val="center"/>
          </w:tcPr>
          <w:p w14:paraId="5763A784" w14:textId="437A3599"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251E4BBF" w14:textId="1ECD7859"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164C9B3B" w14:textId="4B8EAEB2" w:rsidR="004E27B1" w:rsidRPr="004B40E4" w:rsidRDefault="004E27B1" w:rsidP="004E27B1">
            <w:pPr>
              <w:rPr>
                <w:rFonts w:cstheme="minorHAnsi"/>
                <w:sz w:val="16"/>
                <w:szCs w:val="16"/>
                <w:lang w:eastAsia="pl-PL"/>
              </w:rPr>
            </w:pPr>
            <w:r w:rsidRPr="004B40E4">
              <w:rPr>
                <w:rFonts w:cstheme="minorHAnsi"/>
                <w:sz w:val="16"/>
                <w:szCs w:val="16"/>
              </w:rPr>
              <w:t>Uniwersytet Warszawski</w:t>
            </w:r>
          </w:p>
        </w:tc>
        <w:tc>
          <w:tcPr>
            <w:tcW w:w="1134" w:type="dxa"/>
            <w:vAlign w:val="center"/>
          </w:tcPr>
          <w:p w14:paraId="13EBECCB" w14:textId="77777777" w:rsidR="004E27B1" w:rsidRPr="004B40E4" w:rsidRDefault="004E27B1" w:rsidP="004E27B1">
            <w:pPr>
              <w:rPr>
                <w:rFonts w:cstheme="minorHAnsi"/>
                <w:b/>
                <w:noProof/>
                <w:sz w:val="16"/>
                <w:szCs w:val="16"/>
              </w:rPr>
            </w:pPr>
          </w:p>
        </w:tc>
        <w:tc>
          <w:tcPr>
            <w:tcW w:w="2693" w:type="dxa"/>
            <w:vAlign w:val="center"/>
          </w:tcPr>
          <w:p w14:paraId="5CE7F0BA" w14:textId="7042E1A3" w:rsidR="004E27B1" w:rsidRPr="004B40E4" w:rsidRDefault="004E27B1" w:rsidP="004E27B1">
            <w:pPr>
              <w:pStyle w:val="Tekstkomentarza"/>
              <w:rPr>
                <w:rStyle w:val="Odwoaniedokomentarza"/>
                <w:rFonts w:cstheme="minorHAnsi"/>
                <w:i/>
              </w:rPr>
            </w:pPr>
            <w:r w:rsidRPr="004B40E4">
              <w:rPr>
                <w:rStyle w:val="Odwoaniedokomentarza"/>
                <w:rFonts w:cstheme="minorHAnsi"/>
                <w:i/>
              </w:rPr>
              <w:t>Wsparcie procesu przedsiębiorczego odkrywania</w:t>
            </w:r>
          </w:p>
        </w:tc>
        <w:tc>
          <w:tcPr>
            <w:tcW w:w="3544" w:type="dxa"/>
            <w:vAlign w:val="center"/>
          </w:tcPr>
          <w:p w14:paraId="490AE643" w14:textId="461F4252" w:rsidR="004E27B1" w:rsidRPr="004B40E4" w:rsidRDefault="004E27B1" w:rsidP="004E27B1">
            <w:pPr>
              <w:pStyle w:val="Tekstkomentarza"/>
              <w:rPr>
                <w:rFonts w:cstheme="minorHAnsi"/>
                <w:sz w:val="16"/>
                <w:szCs w:val="16"/>
              </w:rPr>
            </w:pPr>
            <w:r w:rsidRPr="004B40E4">
              <w:rPr>
                <w:rFonts w:cstheme="minorHAnsi"/>
                <w:sz w:val="16"/>
                <w:szCs w:val="16"/>
              </w:rPr>
              <w:t xml:space="preserve">Warto rozważyć, czy w ramach tego typu projektu można byłoby pozyskiwać środki na nawiązywanie współpracy z partnerami naukowymi i </w:t>
            </w:r>
            <w:r w:rsidR="00942E2A" w:rsidRPr="004B40E4">
              <w:rPr>
                <w:rFonts w:cstheme="minorHAnsi"/>
                <w:sz w:val="16"/>
                <w:szCs w:val="16"/>
              </w:rPr>
              <w:t>gospodarczymi</w:t>
            </w:r>
            <w:r w:rsidRPr="004B40E4">
              <w:rPr>
                <w:rFonts w:cstheme="minorHAnsi"/>
                <w:sz w:val="16"/>
                <w:szCs w:val="16"/>
              </w:rPr>
              <w:t xml:space="preserve"> spoza PL w celu realizacji wspólnych przedsięwzięć badawczo-rozw</w:t>
            </w:r>
            <w:r w:rsidR="00942E2A" w:rsidRPr="004B40E4">
              <w:rPr>
                <w:rFonts w:cstheme="minorHAnsi"/>
                <w:sz w:val="16"/>
                <w:szCs w:val="16"/>
              </w:rPr>
              <w:t>o</w:t>
            </w:r>
            <w:r w:rsidRPr="004B40E4">
              <w:rPr>
                <w:rFonts w:cstheme="minorHAnsi"/>
                <w:sz w:val="16"/>
                <w:szCs w:val="16"/>
              </w:rPr>
              <w:t>jowych, gdzie np. nasza część zadań, jakieś specyficzne koszty w danym przedsięwzięciu wspólnym mogłoby podlegać refundacji z tych środków. Może np.:</w:t>
            </w:r>
          </w:p>
          <w:p w14:paraId="42307840" w14:textId="77777777" w:rsidR="004E27B1" w:rsidRPr="004B40E4" w:rsidRDefault="004E27B1" w:rsidP="004E27B1">
            <w:pPr>
              <w:pStyle w:val="Tekstkomentarza"/>
              <w:rPr>
                <w:rFonts w:cstheme="minorHAnsi"/>
                <w:sz w:val="16"/>
                <w:szCs w:val="16"/>
              </w:rPr>
            </w:pPr>
            <w:r w:rsidRPr="004B40E4">
              <w:rPr>
                <w:rFonts w:cstheme="minorHAnsi"/>
                <w:sz w:val="16"/>
                <w:szCs w:val="16"/>
              </w:rPr>
              <w:t xml:space="preserve">- zakupy sprzętu kiedy on nie jest finansowany normalnie w programie międzynarodowym, </w:t>
            </w:r>
          </w:p>
          <w:p w14:paraId="5881F5E8" w14:textId="77777777" w:rsidR="004E27B1" w:rsidRPr="004B40E4" w:rsidRDefault="004E27B1" w:rsidP="004E27B1">
            <w:pPr>
              <w:pStyle w:val="Tekstkomentarza"/>
              <w:rPr>
                <w:rFonts w:cstheme="minorHAnsi"/>
                <w:sz w:val="16"/>
                <w:szCs w:val="16"/>
              </w:rPr>
            </w:pPr>
            <w:r w:rsidRPr="004B40E4">
              <w:rPr>
                <w:rFonts w:cstheme="minorHAnsi"/>
                <w:sz w:val="16"/>
                <w:szCs w:val="16"/>
              </w:rPr>
              <w:t>- przygotowania do zawiązania konsorcjum, jego funkcjonowania z partnerami zagr.</w:t>
            </w:r>
          </w:p>
          <w:p w14:paraId="0CC3AA23" w14:textId="77777777" w:rsidR="004E27B1" w:rsidRPr="004B40E4" w:rsidRDefault="004E27B1" w:rsidP="004E27B1">
            <w:pPr>
              <w:pStyle w:val="Tekstkomentarza"/>
              <w:rPr>
                <w:rFonts w:cstheme="minorHAnsi"/>
                <w:sz w:val="16"/>
                <w:szCs w:val="16"/>
              </w:rPr>
            </w:pPr>
            <w:r w:rsidRPr="004B40E4">
              <w:rPr>
                <w:rFonts w:cstheme="minorHAnsi"/>
                <w:sz w:val="16"/>
                <w:szCs w:val="16"/>
              </w:rPr>
              <w:t>- dofinansowanie na działania sieciujące.</w:t>
            </w:r>
          </w:p>
          <w:p w14:paraId="4962C6EC" w14:textId="3E235FF6" w:rsidR="004E27B1" w:rsidRPr="004B40E4" w:rsidRDefault="004E27B1" w:rsidP="004E27B1">
            <w:pPr>
              <w:pStyle w:val="Tekstkomentarza"/>
              <w:rPr>
                <w:rFonts w:cstheme="minorHAnsi"/>
                <w:sz w:val="16"/>
                <w:szCs w:val="16"/>
              </w:rPr>
            </w:pPr>
            <w:r w:rsidRPr="004B40E4">
              <w:rPr>
                <w:rFonts w:cstheme="minorHAnsi"/>
                <w:sz w:val="16"/>
                <w:szCs w:val="16"/>
              </w:rPr>
              <w:t>- możliwość pokrywania kosztów treningów związanych ze współpracą badawczą lub najlepszymi praktykami dot. komer</w:t>
            </w:r>
            <w:r w:rsidR="00942E2A" w:rsidRPr="004B40E4">
              <w:rPr>
                <w:rFonts w:cstheme="minorHAnsi"/>
                <w:sz w:val="16"/>
                <w:szCs w:val="16"/>
              </w:rPr>
              <w:t>c</w:t>
            </w:r>
            <w:r w:rsidRPr="004B40E4">
              <w:rPr>
                <w:rFonts w:cstheme="minorHAnsi"/>
                <w:sz w:val="16"/>
                <w:szCs w:val="16"/>
              </w:rPr>
              <w:t>jalizacji</w:t>
            </w:r>
          </w:p>
          <w:p w14:paraId="6D762D24" w14:textId="77777777" w:rsidR="004E27B1" w:rsidRPr="004B40E4" w:rsidRDefault="004E27B1" w:rsidP="004E27B1">
            <w:pPr>
              <w:pStyle w:val="Tekstkomentarza"/>
              <w:rPr>
                <w:rFonts w:cstheme="minorHAnsi"/>
                <w:sz w:val="16"/>
                <w:szCs w:val="16"/>
              </w:rPr>
            </w:pPr>
            <w:r w:rsidRPr="004B40E4">
              <w:rPr>
                <w:rFonts w:cstheme="minorHAnsi"/>
                <w:sz w:val="16"/>
                <w:szCs w:val="16"/>
              </w:rPr>
              <w:t>- opłaty ludzi i kosztów zarówno Polaków wyjeżdzających za granicę (i opłata ekspertów na miejscu), albo przyjazdy ekspertów do PL?</w:t>
            </w:r>
          </w:p>
        </w:tc>
        <w:tc>
          <w:tcPr>
            <w:tcW w:w="3084" w:type="dxa"/>
            <w:vAlign w:val="center"/>
          </w:tcPr>
          <w:p w14:paraId="5C8165BC" w14:textId="77777777" w:rsidR="004E27B1" w:rsidRPr="004055BB" w:rsidRDefault="004E27B1" w:rsidP="004E27B1">
            <w:pPr>
              <w:rPr>
                <w:rFonts w:cstheme="minorHAnsi"/>
                <w:b/>
                <w:sz w:val="16"/>
                <w:szCs w:val="16"/>
              </w:rPr>
            </w:pPr>
            <w:r w:rsidRPr="004055BB">
              <w:rPr>
                <w:rFonts w:cstheme="minorHAnsi"/>
                <w:b/>
                <w:sz w:val="16"/>
                <w:szCs w:val="16"/>
              </w:rPr>
              <w:t>Wsparcie realizacji procesu przedsiębiorczego odkrywania będzie służyło realizacji zadań Instytucji Zarządzającej RIS i wynika m.in. z braku możliwości finansowania tych zadań z Pomocy Technicznej. Utrzymanie procesu przedsiębiorczego odkrywania jest kluczowe dla spełnienia warunku podstawowego dla CP1 i wiąże się z umożliwieniem certyfikacji wydatków w ramach tego celu. W związku z powyższym działanie ma charakter projektu strategicznego („systemowego”), a nie parasolowego.</w:t>
            </w:r>
          </w:p>
          <w:p w14:paraId="6B28C751" w14:textId="77777777" w:rsidR="004E27B1" w:rsidRPr="004055BB" w:rsidRDefault="004E27B1" w:rsidP="004E27B1">
            <w:pPr>
              <w:rPr>
                <w:rFonts w:cstheme="minorHAnsi"/>
                <w:b/>
                <w:sz w:val="16"/>
                <w:szCs w:val="16"/>
              </w:rPr>
            </w:pPr>
          </w:p>
          <w:p w14:paraId="69AE9D03" w14:textId="7236489A" w:rsidR="004E27B1" w:rsidRPr="004055BB" w:rsidRDefault="004E27B1" w:rsidP="004E27B1">
            <w:pPr>
              <w:rPr>
                <w:rFonts w:cstheme="minorHAnsi"/>
                <w:b/>
                <w:sz w:val="16"/>
                <w:szCs w:val="16"/>
              </w:rPr>
            </w:pPr>
            <w:r w:rsidRPr="004055BB">
              <w:rPr>
                <w:rFonts w:cstheme="minorHAnsi"/>
                <w:b/>
                <w:sz w:val="16"/>
                <w:szCs w:val="16"/>
              </w:rPr>
              <w:t>Nie można wykluczyć, że część z zadań realizowanych w ramach procesu przedsiębiorczego odkrywania będzie dotyczyła rozwoju międzynarodowej współpracy B+R, jednak co do zasady będą to działania systemowe, a nie jednostkowe.</w:t>
            </w:r>
          </w:p>
        </w:tc>
      </w:tr>
      <w:tr w:rsidR="004E27B1" w:rsidRPr="004055BB" w14:paraId="3044D015" w14:textId="77777777" w:rsidTr="00C24048">
        <w:trPr>
          <w:gridAfter w:val="1"/>
          <w:wAfter w:w="10" w:type="dxa"/>
          <w:trHeight w:val="20"/>
        </w:trPr>
        <w:tc>
          <w:tcPr>
            <w:tcW w:w="461" w:type="dxa"/>
            <w:vAlign w:val="center"/>
          </w:tcPr>
          <w:p w14:paraId="701E53D2" w14:textId="77777777" w:rsidR="004E27B1" w:rsidRPr="004055BB" w:rsidRDefault="004E27B1" w:rsidP="004E27B1">
            <w:pPr>
              <w:rPr>
                <w:rFonts w:cstheme="minorHAnsi"/>
                <w:b/>
                <w:bCs/>
              </w:rPr>
            </w:pPr>
            <w:r w:rsidRPr="004055BB">
              <w:rPr>
                <w:rFonts w:cstheme="minorHAnsi"/>
                <w:b/>
                <w:bCs/>
              </w:rPr>
              <w:t>8</w:t>
            </w:r>
          </w:p>
        </w:tc>
        <w:tc>
          <w:tcPr>
            <w:tcW w:w="1377" w:type="dxa"/>
            <w:vAlign w:val="center"/>
          </w:tcPr>
          <w:p w14:paraId="56828304" w14:textId="426717B5"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67E927A9" w14:textId="1F26AA04"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76A37E38" w14:textId="2955214A" w:rsidR="004E27B1" w:rsidRPr="004B40E4" w:rsidRDefault="004E27B1" w:rsidP="004E27B1">
            <w:pPr>
              <w:rPr>
                <w:rFonts w:cstheme="minorHAnsi"/>
                <w:sz w:val="16"/>
                <w:szCs w:val="16"/>
                <w:lang w:eastAsia="pl-PL"/>
              </w:rPr>
            </w:pPr>
            <w:r w:rsidRPr="004B40E4">
              <w:rPr>
                <w:rFonts w:cstheme="minorHAnsi"/>
                <w:sz w:val="16"/>
                <w:szCs w:val="16"/>
              </w:rPr>
              <w:t>Uniwersytet Warszawski</w:t>
            </w:r>
          </w:p>
        </w:tc>
        <w:tc>
          <w:tcPr>
            <w:tcW w:w="1134" w:type="dxa"/>
            <w:vAlign w:val="center"/>
          </w:tcPr>
          <w:p w14:paraId="792E25E6" w14:textId="77777777" w:rsidR="004E27B1" w:rsidRPr="004B40E4" w:rsidRDefault="004E27B1" w:rsidP="004E27B1">
            <w:pPr>
              <w:rPr>
                <w:rFonts w:cstheme="minorHAnsi"/>
                <w:b/>
                <w:noProof/>
                <w:sz w:val="16"/>
                <w:szCs w:val="16"/>
              </w:rPr>
            </w:pPr>
          </w:p>
        </w:tc>
        <w:tc>
          <w:tcPr>
            <w:tcW w:w="2693" w:type="dxa"/>
            <w:vAlign w:val="center"/>
          </w:tcPr>
          <w:p w14:paraId="7A70D69F" w14:textId="77777777" w:rsidR="004E27B1" w:rsidRPr="004B40E4" w:rsidRDefault="004E27B1" w:rsidP="004E27B1">
            <w:pPr>
              <w:pStyle w:val="Tekstkomentarza"/>
              <w:rPr>
                <w:rStyle w:val="Odwoaniedokomentarza"/>
                <w:rFonts w:cstheme="minorHAnsi"/>
                <w:i/>
              </w:rPr>
            </w:pPr>
            <w:r w:rsidRPr="004B40E4">
              <w:rPr>
                <w:rStyle w:val="Odwoaniedokomentarza"/>
                <w:rFonts w:cstheme="minorHAnsi"/>
                <w:i/>
              </w:rPr>
              <w:t>W ramach wsparcia infrastruktury badawczo-rozwojowej jednostek naukowych przewiduje się wsparcie w zakresie budowania kompetencji dot. komercjalizacji.</w:t>
            </w:r>
          </w:p>
        </w:tc>
        <w:tc>
          <w:tcPr>
            <w:tcW w:w="3544" w:type="dxa"/>
            <w:vAlign w:val="center"/>
          </w:tcPr>
          <w:p w14:paraId="55E68B85" w14:textId="77777777" w:rsidR="004E27B1" w:rsidRPr="004B40E4" w:rsidRDefault="004E27B1" w:rsidP="004E27B1">
            <w:pPr>
              <w:pStyle w:val="Tekstkomentarza"/>
              <w:rPr>
                <w:rFonts w:cstheme="minorHAnsi"/>
                <w:sz w:val="16"/>
                <w:szCs w:val="16"/>
              </w:rPr>
            </w:pPr>
            <w:r w:rsidRPr="004B40E4">
              <w:rPr>
                <w:rFonts w:cstheme="minorHAnsi"/>
                <w:sz w:val="16"/>
                <w:szCs w:val="16"/>
              </w:rPr>
              <w:t xml:space="preserve">Może powinny być to działania skierowane nie tylko do jednostek naukowych, ale także do przedsiębiorców, przez co wspierające budowanie trwałych relacji m.in. personalnych jako specyficznego pomostu nauka- biznes szczególnie </w:t>
            </w:r>
            <w:r w:rsidRPr="004B40E4">
              <w:rPr>
                <w:rFonts w:cstheme="minorHAnsi"/>
                <w:sz w:val="16"/>
                <w:szCs w:val="16"/>
              </w:rPr>
              <w:lastRenderedPageBreak/>
              <w:t>w obszarze transferu wiedzy, innowacji a w konsekwencji technologii</w:t>
            </w:r>
          </w:p>
        </w:tc>
        <w:tc>
          <w:tcPr>
            <w:tcW w:w="3084" w:type="dxa"/>
            <w:vAlign w:val="center"/>
          </w:tcPr>
          <w:p w14:paraId="38723332" w14:textId="24AB8726" w:rsidR="00903814" w:rsidRDefault="00903814" w:rsidP="004E27B1">
            <w:pPr>
              <w:rPr>
                <w:rFonts w:cstheme="minorHAnsi"/>
                <w:b/>
                <w:sz w:val="16"/>
                <w:szCs w:val="16"/>
              </w:rPr>
            </w:pPr>
            <w:r>
              <w:rPr>
                <w:rFonts w:cstheme="minorHAnsi"/>
                <w:b/>
                <w:sz w:val="16"/>
                <w:szCs w:val="16"/>
              </w:rPr>
              <w:lastRenderedPageBreak/>
              <w:t>W toku prac nastąpiła zmiana zapisów, nie planuje się finansowania w tym typie projektów budowania kompetencji dot. komercjalizacji. Zmiany zostaną doprecyzowane w następnych wersjach Programu</w:t>
            </w:r>
            <w:r w:rsidRPr="004055BB">
              <w:rPr>
                <w:rFonts w:cstheme="minorHAnsi"/>
                <w:b/>
                <w:sz w:val="16"/>
                <w:szCs w:val="16"/>
              </w:rPr>
              <w:t>.</w:t>
            </w:r>
          </w:p>
          <w:p w14:paraId="08834D9A" w14:textId="636C9598" w:rsidR="004E27B1" w:rsidRPr="00903814" w:rsidRDefault="004E27B1" w:rsidP="004E27B1">
            <w:pPr>
              <w:rPr>
                <w:rFonts w:cstheme="minorHAnsi"/>
                <w:b/>
                <w:strike/>
                <w:sz w:val="16"/>
                <w:szCs w:val="16"/>
              </w:rPr>
            </w:pPr>
          </w:p>
        </w:tc>
      </w:tr>
      <w:tr w:rsidR="004E27B1" w:rsidRPr="004055BB" w14:paraId="7D52A8F8" w14:textId="77777777" w:rsidTr="00C24048">
        <w:trPr>
          <w:gridAfter w:val="1"/>
          <w:wAfter w:w="10" w:type="dxa"/>
          <w:trHeight w:val="20"/>
        </w:trPr>
        <w:tc>
          <w:tcPr>
            <w:tcW w:w="461" w:type="dxa"/>
            <w:vAlign w:val="center"/>
          </w:tcPr>
          <w:p w14:paraId="5AEF85E0" w14:textId="77777777" w:rsidR="004E27B1" w:rsidRPr="004055BB" w:rsidRDefault="004E27B1" w:rsidP="004E27B1">
            <w:pPr>
              <w:rPr>
                <w:rFonts w:cstheme="minorHAnsi"/>
                <w:b/>
                <w:bCs/>
              </w:rPr>
            </w:pPr>
            <w:r w:rsidRPr="004055BB">
              <w:rPr>
                <w:rFonts w:cstheme="minorHAnsi"/>
                <w:b/>
                <w:bCs/>
              </w:rPr>
              <w:t>9</w:t>
            </w:r>
          </w:p>
        </w:tc>
        <w:tc>
          <w:tcPr>
            <w:tcW w:w="1377" w:type="dxa"/>
            <w:vAlign w:val="center"/>
          </w:tcPr>
          <w:p w14:paraId="31EFD0D2" w14:textId="08054E87"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582AD816" w14:textId="41EAD273"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7EB0AEFC" w14:textId="689852F4" w:rsidR="004E27B1" w:rsidRPr="004B40E4" w:rsidRDefault="004E27B1" w:rsidP="004E27B1">
            <w:pPr>
              <w:rPr>
                <w:rFonts w:cstheme="minorHAnsi"/>
                <w:sz w:val="16"/>
                <w:szCs w:val="16"/>
                <w:lang w:eastAsia="pl-PL"/>
              </w:rPr>
            </w:pPr>
            <w:r w:rsidRPr="004B40E4">
              <w:rPr>
                <w:rFonts w:cstheme="minorHAnsi"/>
                <w:sz w:val="16"/>
                <w:szCs w:val="16"/>
              </w:rPr>
              <w:t>Uniwersytet Warszawski</w:t>
            </w:r>
          </w:p>
        </w:tc>
        <w:tc>
          <w:tcPr>
            <w:tcW w:w="1134" w:type="dxa"/>
            <w:vAlign w:val="center"/>
          </w:tcPr>
          <w:p w14:paraId="5B36086F" w14:textId="77777777" w:rsidR="004E27B1" w:rsidRPr="004B40E4" w:rsidRDefault="004E27B1" w:rsidP="004E27B1">
            <w:pPr>
              <w:rPr>
                <w:rFonts w:cstheme="minorHAnsi"/>
                <w:b/>
                <w:noProof/>
                <w:sz w:val="16"/>
                <w:szCs w:val="16"/>
              </w:rPr>
            </w:pPr>
          </w:p>
        </w:tc>
        <w:tc>
          <w:tcPr>
            <w:tcW w:w="2693" w:type="dxa"/>
            <w:vAlign w:val="center"/>
          </w:tcPr>
          <w:p w14:paraId="42EE7326" w14:textId="77777777" w:rsidR="004E27B1" w:rsidRPr="004B40E4" w:rsidRDefault="004E27B1" w:rsidP="004E27B1">
            <w:pPr>
              <w:pStyle w:val="Tekstkomentarza"/>
              <w:rPr>
                <w:rStyle w:val="Odwoaniedokomentarza"/>
                <w:rFonts w:cstheme="minorHAnsi"/>
                <w:i/>
              </w:rPr>
            </w:pPr>
            <w:r w:rsidRPr="004B40E4">
              <w:rPr>
                <w:rStyle w:val="Odwoaniedokomentarza"/>
                <w:rFonts w:cstheme="minorHAnsi"/>
                <w:i/>
              </w:rPr>
              <w:t>Zapewnione będzie również wsparcie w obszarze budowania kompetencji pracowników i właścicieli firm, przewiduje się, że będzie ono elementem projektu.</w:t>
            </w:r>
          </w:p>
        </w:tc>
        <w:tc>
          <w:tcPr>
            <w:tcW w:w="3544" w:type="dxa"/>
            <w:vAlign w:val="center"/>
          </w:tcPr>
          <w:p w14:paraId="50C45710" w14:textId="77777777" w:rsidR="004E27B1" w:rsidRPr="004B40E4" w:rsidRDefault="004E27B1" w:rsidP="004E27B1">
            <w:pPr>
              <w:pStyle w:val="Tekstkomentarza"/>
              <w:rPr>
                <w:rFonts w:cstheme="minorHAnsi"/>
                <w:sz w:val="16"/>
                <w:szCs w:val="16"/>
              </w:rPr>
            </w:pPr>
            <w:r w:rsidRPr="004B40E4">
              <w:rPr>
                <w:rFonts w:cstheme="minorHAnsi"/>
                <w:sz w:val="16"/>
                <w:szCs w:val="16"/>
              </w:rPr>
              <w:t>Jakich?</w:t>
            </w:r>
          </w:p>
        </w:tc>
        <w:tc>
          <w:tcPr>
            <w:tcW w:w="3084" w:type="dxa"/>
            <w:vAlign w:val="center"/>
          </w:tcPr>
          <w:p w14:paraId="174CEDFC" w14:textId="3FC31798" w:rsidR="004E27B1" w:rsidRPr="004055BB" w:rsidRDefault="004E27B1" w:rsidP="004E27B1">
            <w:pPr>
              <w:rPr>
                <w:rFonts w:cstheme="minorHAnsi"/>
                <w:b/>
                <w:sz w:val="16"/>
                <w:szCs w:val="16"/>
              </w:rPr>
            </w:pPr>
            <w:r w:rsidRPr="004055BB">
              <w:rPr>
                <w:rFonts w:cstheme="minorHAnsi"/>
                <w:b/>
                <w:sz w:val="16"/>
                <w:szCs w:val="16"/>
              </w:rPr>
              <w:t xml:space="preserve">Doprecyzowanie rodzaju obszarów kompetencji będzie określone na poziomie tworzenia założeń projektów strategicznych bądź warunków konkursów. </w:t>
            </w:r>
          </w:p>
        </w:tc>
      </w:tr>
      <w:tr w:rsidR="004E27B1" w:rsidRPr="004055BB" w14:paraId="5FACDED7" w14:textId="77777777" w:rsidTr="00C24048">
        <w:trPr>
          <w:gridAfter w:val="1"/>
          <w:wAfter w:w="10" w:type="dxa"/>
          <w:trHeight w:val="20"/>
        </w:trPr>
        <w:tc>
          <w:tcPr>
            <w:tcW w:w="461" w:type="dxa"/>
            <w:vAlign w:val="center"/>
          </w:tcPr>
          <w:p w14:paraId="67293CC9" w14:textId="77777777" w:rsidR="004E27B1" w:rsidRPr="004055BB" w:rsidRDefault="004E27B1" w:rsidP="004E27B1">
            <w:pPr>
              <w:rPr>
                <w:rFonts w:cstheme="minorHAnsi"/>
                <w:b/>
                <w:bCs/>
              </w:rPr>
            </w:pPr>
            <w:r w:rsidRPr="004055BB">
              <w:rPr>
                <w:rFonts w:cstheme="minorHAnsi"/>
                <w:b/>
                <w:bCs/>
              </w:rPr>
              <w:t>10</w:t>
            </w:r>
          </w:p>
        </w:tc>
        <w:tc>
          <w:tcPr>
            <w:tcW w:w="1377" w:type="dxa"/>
          </w:tcPr>
          <w:p w14:paraId="340DCD40" w14:textId="0B46F61D"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1087EF1D" w14:textId="04CDA451"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49ECDD5D" w14:textId="60257324" w:rsidR="004E27B1" w:rsidRPr="004B40E4" w:rsidRDefault="004E27B1" w:rsidP="004E27B1">
            <w:pPr>
              <w:rPr>
                <w:rFonts w:cstheme="minorHAnsi"/>
                <w:sz w:val="16"/>
                <w:szCs w:val="16"/>
                <w:lang w:eastAsia="pl-PL"/>
              </w:rPr>
            </w:pPr>
            <w:r w:rsidRPr="004B40E4">
              <w:rPr>
                <w:rFonts w:cstheme="minorHAnsi"/>
                <w:sz w:val="16"/>
                <w:szCs w:val="16"/>
              </w:rPr>
              <w:t>Uniwersytet Warszawski</w:t>
            </w:r>
          </w:p>
        </w:tc>
        <w:tc>
          <w:tcPr>
            <w:tcW w:w="1134" w:type="dxa"/>
            <w:vAlign w:val="center"/>
          </w:tcPr>
          <w:p w14:paraId="1EF50A9C" w14:textId="77777777" w:rsidR="004E27B1" w:rsidRPr="004B40E4" w:rsidRDefault="004E27B1" w:rsidP="004E27B1">
            <w:pPr>
              <w:rPr>
                <w:rFonts w:cstheme="minorHAnsi"/>
                <w:b/>
                <w:noProof/>
                <w:sz w:val="16"/>
                <w:szCs w:val="16"/>
              </w:rPr>
            </w:pPr>
          </w:p>
        </w:tc>
        <w:tc>
          <w:tcPr>
            <w:tcW w:w="2693" w:type="dxa"/>
            <w:vAlign w:val="center"/>
          </w:tcPr>
          <w:p w14:paraId="39A4C3A3" w14:textId="77777777" w:rsidR="004E27B1" w:rsidRPr="004B40E4" w:rsidRDefault="004E27B1" w:rsidP="004E27B1">
            <w:pPr>
              <w:pStyle w:val="Tekstkomentarza"/>
              <w:rPr>
                <w:rStyle w:val="Odwoaniedokomentarza"/>
                <w:rFonts w:cstheme="minorHAnsi"/>
                <w:i/>
              </w:rPr>
            </w:pPr>
            <w:r w:rsidRPr="004B40E4">
              <w:rPr>
                <w:rStyle w:val="Odwoaniedokomentarza"/>
                <w:rFonts w:cstheme="minorHAnsi"/>
                <w:i/>
              </w:rPr>
              <w:t>badań i innowacji oraz wykorzystywanie zaawansowanych technologii, będzie możliwe dzięki realizacji projektu strategicznego - Proces przedsiębiorczego odkrywania.</w:t>
            </w:r>
          </w:p>
        </w:tc>
        <w:tc>
          <w:tcPr>
            <w:tcW w:w="3544" w:type="dxa"/>
            <w:vAlign w:val="center"/>
          </w:tcPr>
          <w:p w14:paraId="00F20A34" w14:textId="77777777" w:rsidR="004E27B1" w:rsidRPr="004B40E4" w:rsidRDefault="004E27B1" w:rsidP="004E27B1">
            <w:pPr>
              <w:pStyle w:val="Tekstkomentarza"/>
              <w:rPr>
                <w:rFonts w:cstheme="minorHAnsi"/>
                <w:sz w:val="16"/>
                <w:szCs w:val="16"/>
              </w:rPr>
            </w:pPr>
            <w:r w:rsidRPr="004B40E4">
              <w:rPr>
                <w:rFonts w:cstheme="minorHAnsi"/>
                <w:sz w:val="16"/>
                <w:szCs w:val="16"/>
              </w:rPr>
              <w:t>Czy nie warto tu wykazać szerszego i bardziej otwartego podejścia poprzez organizację projektów konkursowych</w:t>
            </w:r>
          </w:p>
        </w:tc>
        <w:tc>
          <w:tcPr>
            <w:tcW w:w="3084" w:type="dxa"/>
            <w:vAlign w:val="center"/>
          </w:tcPr>
          <w:p w14:paraId="607E1307" w14:textId="3A6D050D" w:rsidR="004E27B1" w:rsidRPr="004055BB" w:rsidRDefault="004E27B1" w:rsidP="004E27B1">
            <w:pPr>
              <w:rPr>
                <w:rFonts w:cstheme="minorHAnsi"/>
                <w:b/>
                <w:sz w:val="16"/>
                <w:szCs w:val="16"/>
                <w:highlight w:val="yellow"/>
              </w:rPr>
            </w:pPr>
            <w:r w:rsidRPr="004055BB">
              <w:rPr>
                <w:rFonts w:cstheme="minorHAnsi"/>
                <w:b/>
                <w:sz w:val="16"/>
                <w:szCs w:val="16"/>
              </w:rPr>
              <w:t>Opis dotyczy projektu strategicznego związanego z utrzymaniem spełnienia warunku podstawowego dla CP1. Szczegółowy zakres innych projektów w ramach CP1 będzie określony w uszczegółowieniu programu i będzie uzależniony m.in. od Umowy Partnerstwa i linii demarkacyjnej.</w:t>
            </w:r>
          </w:p>
        </w:tc>
      </w:tr>
      <w:tr w:rsidR="004E27B1" w:rsidRPr="004055BB" w14:paraId="675A2232" w14:textId="77777777" w:rsidTr="00C24048">
        <w:trPr>
          <w:gridAfter w:val="1"/>
          <w:wAfter w:w="10" w:type="dxa"/>
          <w:trHeight w:val="20"/>
        </w:trPr>
        <w:tc>
          <w:tcPr>
            <w:tcW w:w="461" w:type="dxa"/>
            <w:vAlign w:val="center"/>
          </w:tcPr>
          <w:p w14:paraId="05EDC79C" w14:textId="77777777" w:rsidR="004E27B1" w:rsidRPr="004055BB" w:rsidRDefault="004E27B1" w:rsidP="004E27B1">
            <w:pPr>
              <w:rPr>
                <w:rFonts w:cstheme="minorHAnsi"/>
                <w:b/>
                <w:bCs/>
              </w:rPr>
            </w:pPr>
            <w:r w:rsidRPr="004055BB">
              <w:rPr>
                <w:rFonts w:cstheme="minorHAnsi"/>
                <w:b/>
                <w:bCs/>
              </w:rPr>
              <w:t>11</w:t>
            </w:r>
          </w:p>
        </w:tc>
        <w:tc>
          <w:tcPr>
            <w:tcW w:w="1377" w:type="dxa"/>
          </w:tcPr>
          <w:p w14:paraId="0E0F558F" w14:textId="3C5C74A7"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7D521707" w14:textId="17BF235E"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514A5DB4" w14:textId="1ABC8738" w:rsidR="004E27B1" w:rsidRPr="004B40E4" w:rsidRDefault="004E27B1" w:rsidP="004E27B1">
            <w:pPr>
              <w:rPr>
                <w:rFonts w:cstheme="minorHAnsi"/>
                <w:sz w:val="16"/>
                <w:szCs w:val="16"/>
                <w:lang w:eastAsia="pl-PL"/>
              </w:rPr>
            </w:pPr>
            <w:r w:rsidRPr="004B40E4">
              <w:rPr>
                <w:rFonts w:cstheme="minorHAnsi"/>
                <w:sz w:val="16"/>
                <w:szCs w:val="16"/>
              </w:rPr>
              <w:t>Uniwersytet Warszawski</w:t>
            </w:r>
          </w:p>
        </w:tc>
        <w:tc>
          <w:tcPr>
            <w:tcW w:w="1134" w:type="dxa"/>
            <w:vAlign w:val="center"/>
          </w:tcPr>
          <w:p w14:paraId="2CF9AD77" w14:textId="77777777" w:rsidR="004E27B1" w:rsidRPr="004B40E4" w:rsidRDefault="004E27B1" w:rsidP="004E27B1">
            <w:pPr>
              <w:spacing w:before="240" w:after="240"/>
              <w:rPr>
                <w:rFonts w:cstheme="minorHAnsi"/>
                <w:b/>
                <w:noProof/>
                <w:sz w:val="16"/>
                <w:szCs w:val="16"/>
              </w:rPr>
            </w:pPr>
            <w:r w:rsidRPr="004B40E4">
              <w:rPr>
                <w:rFonts w:cstheme="minorHAnsi"/>
                <w:b/>
                <w:noProof/>
                <w:sz w:val="16"/>
                <w:szCs w:val="16"/>
              </w:rPr>
              <w:t>Szczególne terytoria docelowe, z uwzględnieniem planowanego wykorzystania narzędzi terytorialnych – art. 17 ust. 3 lit. d) ppkt (iv)</w:t>
            </w:r>
          </w:p>
        </w:tc>
        <w:tc>
          <w:tcPr>
            <w:tcW w:w="2693" w:type="dxa"/>
            <w:vAlign w:val="center"/>
          </w:tcPr>
          <w:p w14:paraId="0180775D" w14:textId="77777777" w:rsidR="004E27B1" w:rsidRPr="004B40E4" w:rsidRDefault="004E27B1" w:rsidP="004E27B1">
            <w:pPr>
              <w:pStyle w:val="Tekstkomentarza"/>
              <w:rPr>
                <w:rStyle w:val="Odwoaniedokomentarza"/>
                <w:rFonts w:cstheme="minorHAnsi"/>
                <w:i/>
              </w:rPr>
            </w:pPr>
            <w:r w:rsidRPr="004B40E4">
              <w:rPr>
                <w:rStyle w:val="Odwoaniedokomentarza"/>
                <w:rFonts w:cstheme="minorHAnsi"/>
                <w:i/>
              </w:rPr>
              <w:t>Jednocześnie wsparcia wymaga budowanie potencjału B+R+I w regionie Mazowieckim regionalnym, w celu dążenia do zmniejszania dysproporcji w zakresie innowacyjności na Mazowszu</w:t>
            </w:r>
          </w:p>
        </w:tc>
        <w:tc>
          <w:tcPr>
            <w:tcW w:w="3544" w:type="dxa"/>
            <w:vAlign w:val="center"/>
          </w:tcPr>
          <w:p w14:paraId="386FE90D" w14:textId="77777777" w:rsidR="004E27B1" w:rsidRPr="004B40E4" w:rsidRDefault="004E27B1" w:rsidP="004E27B1">
            <w:pPr>
              <w:pStyle w:val="Tekstkomentarza"/>
              <w:rPr>
                <w:rFonts w:cstheme="minorHAnsi"/>
                <w:sz w:val="16"/>
                <w:szCs w:val="16"/>
              </w:rPr>
            </w:pPr>
            <w:r w:rsidRPr="004B40E4">
              <w:rPr>
                <w:rFonts w:cstheme="minorHAnsi"/>
                <w:sz w:val="16"/>
                <w:szCs w:val="16"/>
              </w:rPr>
              <w:t>Czy znajduje to wystarczające odzwierciedlenie we wskaźnikach?</w:t>
            </w:r>
          </w:p>
        </w:tc>
        <w:tc>
          <w:tcPr>
            <w:tcW w:w="3084" w:type="dxa"/>
            <w:vAlign w:val="center"/>
          </w:tcPr>
          <w:p w14:paraId="384C6F64" w14:textId="23C7493F" w:rsidR="004E27B1" w:rsidRPr="004055BB" w:rsidRDefault="00CD3DF6" w:rsidP="004E27B1">
            <w:pPr>
              <w:rPr>
                <w:rFonts w:cstheme="minorHAnsi"/>
                <w:b/>
                <w:sz w:val="16"/>
                <w:szCs w:val="16"/>
                <w:highlight w:val="yellow"/>
              </w:rPr>
            </w:pPr>
            <w:r w:rsidRPr="004055BB">
              <w:rPr>
                <w:rFonts w:cstheme="minorHAnsi"/>
                <w:b/>
                <w:sz w:val="16"/>
                <w:szCs w:val="16"/>
              </w:rPr>
              <w:t>Szczegóły</w:t>
            </w:r>
            <w:r>
              <w:rPr>
                <w:rFonts w:cstheme="minorHAnsi"/>
                <w:b/>
                <w:sz w:val="16"/>
                <w:szCs w:val="16"/>
              </w:rPr>
              <w:t xml:space="preserve"> oraz dodatkowe wskaźniki</w:t>
            </w:r>
            <w:r w:rsidRPr="004055BB">
              <w:rPr>
                <w:rFonts w:cstheme="minorHAnsi"/>
                <w:b/>
                <w:sz w:val="16"/>
                <w:szCs w:val="16"/>
              </w:rPr>
              <w:t xml:space="preserve"> zostaną uregulowane na poziomie SZOOP</w:t>
            </w:r>
          </w:p>
        </w:tc>
      </w:tr>
      <w:tr w:rsidR="004E27B1" w:rsidRPr="004055BB" w14:paraId="5ED88E54" w14:textId="77777777" w:rsidTr="00C24048">
        <w:trPr>
          <w:gridAfter w:val="1"/>
          <w:wAfter w:w="10" w:type="dxa"/>
          <w:trHeight w:val="20"/>
        </w:trPr>
        <w:tc>
          <w:tcPr>
            <w:tcW w:w="461" w:type="dxa"/>
            <w:vAlign w:val="center"/>
          </w:tcPr>
          <w:p w14:paraId="07DED453" w14:textId="77777777" w:rsidR="004E27B1" w:rsidRPr="004055BB" w:rsidRDefault="004E27B1" w:rsidP="004E27B1">
            <w:pPr>
              <w:rPr>
                <w:rFonts w:cstheme="minorHAnsi"/>
                <w:b/>
                <w:bCs/>
              </w:rPr>
            </w:pPr>
            <w:r w:rsidRPr="004055BB">
              <w:rPr>
                <w:rFonts w:cstheme="minorHAnsi"/>
                <w:b/>
                <w:bCs/>
              </w:rPr>
              <w:t>12</w:t>
            </w:r>
          </w:p>
        </w:tc>
        <w:tc>
          <w:tcPr>
            <w:tcW w:w="1377" w:type="dxa"/>
            <w:vAlign w:val="center"/>
          </w:tcPr>
          <w:p w14:paraId="0A8426CF" w14:textId="41F3F466"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0AD17E96" w14:textId="7C3B88E5"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21F1FA7D" w14:textId="12FFA59E" w:rsidR="004E27B1" w:rsidRPr="004B40E4" w:rsidRDefault="004E27B1" w:rsidP="004E27B1">
            <w:pPr>
              <w:rPr>
                <w:rFonts w:cstheme="minorHAnsi"/>
                <w:sz w:val="16"/>
                <w:szCs w:val="16"/>
                <w:lang w:eastAsia="pl-PL"/>
              </w:rPr>
            </w:pPr>
            <w:r w:rsidRPr="004B40E4">
              <w:rPr>
                <w:rFonts w:cstheme="minorHAnsi"/>
                <w:sz w:val="16"/>
                <w:szCs w:val="16"/>
              </w:rPr>
              <w:t>Uniwersytet Warszawski</w:t>
            </w:r>
          </w:p>
        </w:tc>
        <w:tc>
          <w:tcPr>
            <w:tcW w:w="1134" w:type="dxa"/>
            <w:vAlign w:val="center"/>
          </w:tcPr>
          <w:p w14:paraId="5B235783" w14:textId="77777777" w:rsidR="004E27B1" w:rsidRPr="004B40E4" w:rsidRDefault="004E27B1" w:rsidP="004E27B1">
            <w:pPr>
              <w:spacing w:before="240" w:after="240"/>
              <w:rPr>
                <w:rFonts w:cstheme="minorHAnsi"/>
                <w:b/>
                <w:noProof/>
                <w:sz w:val="16"/>
                <w:szCs w:val="16"/>
              </w:rPr>
            </w:pPr>
            <w:r w:rsidRPr="004B40E4">
              <w:rPr>
                <w:rFonts w:cstheme="minorHAnsi"/>
                <w:b/>
                <w:noProof/>
                <w:sz w:val="16"/>
                <w:szCs w:val="16"/>
              </w:rPr>
              <w:t>2.1.1.2 Wskaźniki</w:t>
            </w:r>
          </w:p>
        </w:tc>
        <w:tc>
          <w:tcPr>
            <w:tcW w:w="2693" w:type="dxa"/>
            <w:vAlign w:val="center"/>
          </w:tcPr>
          <w:p w14:paraId="75E12F14" w14:textId="77777777" w:rsidR="004E27B1" w:rsidRPr="004B40E4" w:rsidRDefault="004E27B1" w:rsidP="004E27B1">
            <w:pPr>
              <w:pStyle w:val="Tekstkomentarza"/>
              <w:rPr>
                <w:rStyle w:val="Odwoaniedokomentarza"/>
                <w:rFonts w:cstheme="minorHAnsi"/>
                <w:i/>
              </w:rPr>
            </w:pPr>
            <w:r w:rsidRPr="004B40E4">
              <w:rPr>
                <w:rStyle w:val="Odwoaniedokomentarza"/>
                <w:rFonts w:cstheme="minorHAnsi"/>
                <w:i/>
              </w:rPr>
              <w:t xml:space="preserve">Wskaźnik: </w:t>
            </w:r>
            <w:r w:rsidRPr="004B40E4">
              <w:rPr>
                <w:rFonts w:cstheme="minorHAnsi"/>
              </w:rPr>
              <w:t xml:space="preserve"> </w:t>
            </w:r>
            <w:r w:rsidRPr="004B40E4">
              <w:rPr>
                <w:rStyle w:val="Odwoaniedokomentarza"/>
                <w:rFonts w:cstheme="minorHAnsi"/>
                <w:i/>
              </w:rPr>
              <w:t>Przedsiębiorstwa współpracujące z ośrodkami badawczymi</w:t>
            </w:r>
          </w:p>
        </w:tc>
        <w:tc>
          <w:tcPr>
            <w:tcW w:w="3544" w:type="dxa"/>
            <w:vAlign w:val="center"/>
          </w:tcPr>
          <w:p w14:paraId="5AD80115" w14:textId="77777777" w:rsidR="004E27B1" w:rsidRPr="004B40E4" w:rsidRDefault="004E27B1" w:rsidP="004E27B1">
            <w:pPr>
              <w:pStyle w:val="Tekstkomentarza"/>
              <w:rPr>
                <w:rFonts w:cstheme="minorHAnsi"/>
                <w:sz w:val="16"/>
                <w:szCs w:val="16"/>
              </w:rPr>
            </w:pPr>
            <w:r w:rsidRPr="004B40E4">
              <w:rPr>
                <w:rFonts w:cstheme="minorHAnsi"/>
                <w:sz w:val="16"/>
                <w:szCs w:val="16"/>
              </w:rPr>
              <w:t>Liczba zgłoszeń patentowych jako rezultat współpracy przedsiębiorstw z ośrodkami badawczymi/uczelniami badawczymi</w:t>
            </w:r>
          </w:p>
        </w:tc>
        <w:tc>
          <w:tcPr>
            <w:tcW w:w="3084" w:type="dxa"/>
            <w:vAlign w:val="center"/>
          </w:tcPr>
          <w:p w14:paraId="2BAE7558" w14:textId="37CABED2" w:rsidR="004E27B1" w:rsidRPr="004055BB" w:rsidRDefault="00CD3DF6" w:rsidP="004E27B1">
            <w:pPr>
              <w:rPr>
                <w:rFonts w:cstheme="minorHAnsi"/>
                <w:b/>
                <w:sz w:val="16"/>
                <w:szCs w:val="16"/>
                <w:highlight w:val="yellow"/>
              </w:rPr>
            </w:pPr>
            <w:r w:rsidRPr="004055BB">
              <w:rPr>
                <w:rFonts w:cstheme="minorHAnsi"/>
                <w:b/>
                <w:sz w:val="16"/>
                <w:szCs w:val="16"/>
              </w:rPr>
              <w:t>Szczegóły</w:t>
            </w:r>
            <w:r>
              <w:rPr>
                <w:rFonts w:cstheme="minorHAnsi"/>
                <w:b/>
                <w:sz w:val="16"/>
                <w:szCs w:val="16"/>
              </w:rPr>
              <w:t xml:space="preserve"> oraz dodatkowe wskaźniki</w:t>
            </w:r>
            <w:r w:rsidRPr="004055BB">
              <w:rPr>
                <w:rFonts w:cstheme="minorHAnsi"/>
                <w:b/>
                <w:sz w:val="16"/>
                <w:szCs w:val="16"/>
              </w:rPr>
              <w:t xml:space="preserve"> zostaną uregulowane na poziomie SZOOP</w:t>
            </w:r>
          </w:p>
        </w:tc>
      </w:tr>
      <w:tr w:rsidR="004E27B1" w:rsidRPr="004055BB" w14:paraId="4EC48E18" w14:textId="77777777" w:rsidTr="00C24048">
        <w:trPr>
          <w:gridAfter w:val="1"/>
          <w:wAfter w:w="10" w:type="dxa"/>
          <w:trHeight w:val="20"/>
        </w:trPr>
        <w:tc>
          <w:tcPr>
            <w:tcW w:w="461" w:type="dxa"/>
            <w:vAlign w:val="center"/>
          </w:tcPr>
          <w:p w14:paraId="34D912CB" w14:textId="77777777" w:rsidR="004E27B1" w:rsidRPr="004055BB" w:rsidRDefault="004E27B1" w:rsidP="004E27B1">
            <w:pPr>
              <w:rPr>
                <w:rFonts w:cstheme="minorHAnsi"/>
                <w:b/>
                <w:bCs/>
              </w:rPr>
            </w:pPr>
            <w:r w:rsidRPr="004055BB">
              <w:rPr>
                <w:rFonts w:cstheme="minorHAnsi"/>
                <w:b/>
                <w:bCs/>
              </w:rPr>
              <w:t>13</w:t>
            </w:r>
          </w:p>
        </w:tc>
        <w:tc>
          <w:tcPr>
            <w:tcW w:w="1377" w:type="dxa"/>
          </w:tcPr>
          <w:p w14:paraId="06B2CD44" w14:textId="0F9B2274" w:rsidR="004E27B1" w:rsidRPr="004B40E4" w:rsidRDefault="004E27B1" w:rsidP="004E27B1">
            <w:pPr>
              <w:rPr>
                <w:rFonts w:cstheme="minorHAnsi"/>
                <w:b/>
                <w:bCs/>
                <w:sz w:val="18"/>
                <w:szCs w:val="18"/>
              </w:rPr>
            </w:pPr>
            <w:r w:rsidRPr="004B40E4">
              <w:rPr>
                <w:rFonts w:cstheme="minorHAnsi"/>
                <w:bCs/>
                <w:sz w:val="16"/>
                <w:szCs w:val="16"/>
              </w:rPr>
              <w:t xml:space="preserve">(i) Zwiększenie potencjału w zakresie badań i innowacji oraz wykorzystywanie </w:t>
            </w:r>
            <w:r w:rsidRPr="004B40E4">
              <w:rPr>
                <w:rFonts w:cstheme="minorHAnsi"/>
                <w:bCs/>
                <w:sz w:val="16"/>
                <w:szCs w:val="16"/>
              </w:rPr>
              <w:lastRenderedPageBreak/>
              <w:t>zaawansowanych technologii</w:t>
            </w:r>
          </w:p>
        </w:tc>
        <w:tc>
          <w:tcPr>
            <w:tcW w:w="709" w:type="dxa"/>
            <w:noWrap/>
          </w:tcPr>
          <w:p w14:paraId="1479632D" w14:textId="77777777" w:rsidR="004E27B1" w:rsidRPr="004B40E4" w:rsidRDefault="004E27B1" w:rsidP="004E27B1">
            <w:pPr>
              <w:rPr>
                <w:rFonts w:cstheme="minorHAnsi"/>
                <w:sz w:val="18"/>
                <w:szCs w:val="18"/>
              </w:rPr>
            </w:pPr>
            <w:r w:rsidRPr="004B40E4">
              <w:rPr>
                <w:rFonts w:cstheme="minorHAnsi"/>
                <w:sz w:val="18"/>
                <w:szCs w:val="18"/>
              </w:rPr>
              <w:lastRenderedPageBreak/>
              <w:t>2020-08-07</w:t>
            </w:r>
          </w:p>
        </w:tc>
        <w:tc>
          <w:tcPr>
            <w:tcW w:w="1134" w:type="dxa"/>
          </w:tcPr>
          <w:p w14:paraId="0FDE750A"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643CC33E" w14:textId="77777777" w:rsidR="004E27B1" w:rsidRPr="004B40E4" w:rsidRDefault="004E27B1" w:rsidP="004E27B1">
            <w:pPr>
              <w:rPr>
                <w:rFonts w:cstheme="minorHAnsi"/>
                <w:b/>
                <w:bCs/>
                <w:sz w:val="18"/>
                <w:szCs w:val="18"/>
              </w:rPr>
            </w:pPr>
            <w:r w:rsidRPr="004B40E4">
              <w:rPr>
                <w:rFonts w:cstheme="minorHAnsi"/>
                <w:b/>
                <w:bCs/>
                <w:sz w:val="18"/>
                <w:szCs w:val="18"/>
              </w:rPr>
              <w:t>uwagi ogólne</w:t>
            </w:r>
          </w:p>
        </w:tc>
        <w:tc>
          <w:tcPr>
            <w:tcW w:w="2693" w:type="dxa"/>
          </w:tcPr>
          <w:p w14:paraId="0A1B0DB9" w14:textId="77777777" w:rsidR="004E27B1" w:rsidRPr="004B40E4" w:rsidRDefault="004E27B1" w:rsidP="004E27B1">
            <w:pPr>
              <w:rPr>
                <w:rFonts w:cstheme="minorHAnsi"/>
                <w:sz w:val="18"/>
                <w:szCs w:val="18"/>
              </w:rPr>
            </w:pPr>
            <w:r w:rsidRPr="004B40E4">
              <w:rPr>
                <w:rFonts w:cstheme="minorHAnsi"/>
                <w:sz w:val="18"/>
                <w:szCs w:val="18"/>
              </w:rPr>
              <w:t xml:space="preserve">CP 1 (i) BR i innowacje - istotną sprawą jest wprowadzenie zachodnioeuropejskiego rozumienia czym jest projekt badawczy w obszarze technologii </w:t>
            </w:r>
            <w:r w:rsidRPr="004B40E4">
              <w:rPr>
                <w:rFonts w:cstheme="minorHAnsi"/>
                <w:sz w:val="18"/>
                <w:szCs w:val="18"/>
              </w:rPr>
              <w:lastRenderedPageBreak/>
              <w:t>wytwarzania. W Niemczech czy Holandii, jeżeli powstaje dla przedsiębiorstwa linia produkcyjna, a przedsiębiorstwo zgadza się na udostępnianie jej innym zainteresowanym oraz pozwala instytutowi (wykonawcy) dalej prowadzić na niej badania (na przykład zbierać dane z maszyn i dane z czujników typu temperatura, wibracje itd. a także informacji o dostępności, przestojach czasach trwania cykli, a następnie wykorzystywać te dane na przykład do ćwiczenia sztucznej inteligencji), to jest to traktowane jak projekt badawczy (w zakresie projektowania) i aparatura badawcza (w zakresie samego hardware), a co za tym idzie dużo korzystniej dofinansowane. Co ważne, nie wykluczałoby to w pełni komercyjnego wykorzystania takiej linii produkcyjnej przez przedsiębiorcę</w:t>
            </w:r>
          </w:p>
        </w:tc>
        <w:tc>
          <w:tcPr>
            <w:tcW w:w="3544" w:type="dxa"/>
            <w:vAlign w:val="center"/>
          </w:tcPr>
          <w:p w14:paraId="4AEA30C6" w14:textId="77777777" w:rsidR="004E27B1" w:rsidRPr="004B40E4" w:rsidRDefault="004E27B1" w:rsidP="004E27B1">
            <w:pPr>
              <w:pStyle w:val="Tekstkomentarza"/>
              <w:rPr>
                <w:rFonts w:cstheme="minorHAnsi"/>
                <w:sz w:val="16"/>
                <w:szCs w:val="16"/>
              </w:rPr>
            </w:pPr>
          </w:p>
        </w:tc>
        <w:tc>
          <w:tcPr>
            <w:tcW w:w="3084" w:type="dxa"/>
            <w:vAlign w:val="center"/>
          </w:tcPr>
          <w:p w14:paraId="5308706A" w14:textId="6E0CA39B" w:rsidR="004E27B1" w:rsidRPr="004055BB" w:rsidRDefault="004E27B1" w:rsidP="004E27B1">
            <w:pPr>
              <w:rPr>
                <w:rFonts w:cstheme="minorHAnsi"/>
                <w:b/>
                <w:sz w:val="16"/>
                <w:szCs w:val="16"/>
              </w:rPr>
            </w:pPr>
            <w:r w:rsidRPr="004055BB">
              <w:rPr>
                <w:rFonts w:cstheme="minorHAnsi"/>
                <w:b/>
                <w:sz w:val="16"/>
                <w:szCs w:val="16"/>
              </w:rPr>
              <w:t>Taka współpraca jest możliwa i takie projekty mogą być realizowane również w RPO (przykład z RPO 2014-20202 nr naboru</w:t>
            </w:r>
            <w:r w:rsidRPr="004055BB">
              <w:rPr>
                <w:rFonts w:cstheme="minorHAnsi"/>
                <w:b/>
              </w:rPr>
              <w:t xml:space="preserve"> </w:t>
            </w:r>
            <w:r w:rsidRPr="004055BB">
              <w:rPr>
                <w:rFonts w:cstheme="minorHAnsi"/>
                <w:b/>
                <w:sz w:val="16"/>
                <w:szCs w:val="16"/>
              </w:rPr>
              <w:t xml:space="preserve">RPMA.01.02.00-IP.01-14-080/18), podział wszystkich własności intelektualnych musi </w:t>
            </w:r>
            <w:r w:rsidRPr="004055BB">
              <w:rPr>
                <w:rFonts w:cstheme="minorHAnsi"/>
                <w:b/>
                <w:sz w:val="16"/>
                <w:szCs w:val="16"/>
              </w:rPr>
              <w:lastRenderedPageBreak/>
              <w:t>się opierać o zasady ramowe dotyczące pomocy państwa.</w:t>
            </w:r>
          </w:p>
          <w:p w14:paraId="05CD77BD" w14:textId="77777777" w:rsidR="004E27B1" w:rsidRPr="004055BB" w:rsidRDefault="004E27B1" w:rsidP="004E27B1">
            <w:pPr>
              <w:rPr>
                <w:rFonts w:cstheme="minorHAnsi"/>
                <w:b/>
                <w:sz w:val="16"/>
                <w:szCs w:val="16"/>
              </w:rPr>
            </w:pPr>
          </w:p>
          <w:p w14:paraId="7D4114B3" w14:textId="6E114178" w:rsidR="004E27B1" w:rsidRDefault="004E27B1" w:rsidP="004E27B1">
            <w:pPr>
              <w:rPr>
                <w:rFonts w:cstheme="minorHAnsi"/>
                <w:b/>
                <w:sz w:val="16"/>
                <w:szCs w:val="16"/>
              </w:rPr>
            </w:pPr>
            <w:r w:rsidRPr="004055BB">
              <w:rPr>
                <w:rFonts w:cstheme="minorHAnsi"/>
                <w:b/>
                <w:sz w:val="16"/>
                <w:szCs w:val="16"/>
              </w:rPr>
              <w:t xml:space="preserve">Jeżeli np. jednostka naukowa zrealizuje projekt w oparciu o skuteczna współpracę, to jednostka naukowa będąc właścicielem np. 50% będzie mogła dalej wykorzystywać te badania, ale to kwestia umowy miedzy jednostką </w:t>
            </w:r>
            <w:r w:rsidR="006F5045" w:rsidRPr="004055BB">
              <w:rPr>
                <w:rFonts w:cstheme="minorHAnsi"/>
                <w:b/>
                <w:sz w:val="16"/>
                <w:szCs w:val="16"/>
              </w:rPr>
              <w:t>naukową</w:t>
            </w:r>
            <w:r w:rsidRPr="004055BB">
              <w:rPr>
                <w:rFonts w:cstheme="minorHAnsi"/>
                <w:b/>
                <w:sz w:val="16"/>
                <w:szCs w:val="16"/>
              </w:rPr>
              <w:t xml:space="preserve"> a przedsiębiorcą.</w:t>
            </w:r>
          </w:p>
          <w:p w14:paraId="65DCDEC1" w14:textId="77777777" w:rsidR="0094557B" w:rsidRDefault="0094557B" w:rsidP="004E27B1">
            <w:pPr>
              <w:rPr>
                <w:rFonts w:cstheme="minorHAnsi"/>
                <w:b/>
                <w:sz w:val="16"/>
                <w:szCs w:val="16"/>
              </w:rPr>
            </w:pPr>
          </w:p>
          <w:p w14:paraId="155DE91C" w14:textId="1FD4701D" w:rsidR="0094557B" w:rsidRPr="004055BB" w:rsidRDefault="00903814" w:rsidP="004E27B1">
            <w:pPr>
              <w:rPr>
                <w:rFonts w:cstheme="minorHAnsi"/>
                <w:b/>
                <w:sz w:val="16"/>
                <w:szCs w:val="16"/>
              </w:rPr>
            </w:pPr>
            <w:r>
              <w:rPr>
                <w:rFonts w:cstheme="minorHAnsi"/>
                <w:b/>
                <w:sz w:val="16"/>
                <w:szCs w:val="16"/>
              </w:rPr>
              <w:t>Należy uwzględnić zasady pomocy publicznej.</w:t>
            </w:r>
          </w:p>
        </w:tc>
      </w:tr>
      <w:tr w:rsidR="004E27B1" w:rsidRPr="004055BB" w14:paraId="2F8F1558" w14:textId="77777777" w:rsidTr="00C24048">
        <w:trPr>
          <w:gridAfter w:val="1"/>
          <w:wAfter w:w="10" w:type="dxa"/>
          <w:trHeight w:val="20"/>
        </w:trPr>
        <w:tc>
          <w:tcPr>
            <w:tcW w:w="461" w:type="dxa"/>
            <w:vAlign w:val="center"/>
          </w:tcPr>
          <w:p w14:paraId="658C0E07" w14:textId="77777777" w:rsidR="004E27B1" w:rsidRPr="004055BB" w:rsidRDefault="004E27B1" w:rsidP="004E27B1">
            <w:pPr>
              <w:rPr>
                <w:rFonts w:cstheme="minorHAnsi"/>
                <w:b/>
                <w:bCs/>
              </w:rPr>
            </w:pPr>
            <w:r w:rsidRPr="004055BB">
              <w:rPr>
                <w:rFonts w:cstheme="minorHAnsi"/>
                <w:b/>
                <w:bCs/>
              </w:rPr>
              <w:lastRenderedPageBreak/>
              <w:t>14</w:t>
            </w:r>
          </w:p>
        </w:tc>
        <w:tc>
          <w:tcPr>
            <w:tcW w:w="1377" w:type="dxa"/>
          </w:tcPr>
          <w:p w14:paraId="4902FE2E" w14:textId="605F5140"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12DE0A2C" w14:textId="77777777"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6B38FD31"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04563E62" w14:textId="77777777" w:rsidR="004E27B1" w:rsidRPr="004B40E4" w:rsidRDefault="004E27B1" w:rsidP="004E27B1">
            <w:pPr>
              <w:rPr>
                <w:rFonts w:cstheme="minorHAnsi"/>
                <w:b/>
                <w:bCs/>
                <w:sz w:val="18"/>
                <w:szCs w:val="18"/>
              </w:rPr>
            </w:pPr>
            <w:r w:rsidRPr="004B40E4">
              <w:rPr>
                <w:rFonts w:cstheme="minorHAnsi"/>
                <w:b/>
                <w:bCs/>
                <w:sz w:val="18"/>
                <w:szCs w:val="18"/>
              </w:rPr>
              <w:t>uwagi ogólne</w:t>
            </w:r>
          </w:p>
        </w:tc>
        <w:tc>
          <w:tcPr>
            <w:tcW w:w="2693" w:type="dxa"/>
          </w:tcPr>
          <w:p w14:paraId="7BA3F98F" w14:textId="77777777" w:rsidR="004E27B1" w:rsidRPr="004B40E4" w:rsidRDefault="004E27B1" w:rsidP="004E27B1">
            <w:pPr>
              <w:rPr>
                <w:rFonts w:cstheme="minorHAnsi"/>
                <w:sz w:val="18"/>
                <w:szCs w:val="18"/>
              </w:rPr>
            </w:pPr>
            <w:r w:rsidRPr="004B40E4">
              <w:rPr>
                <w:rFonts w:cstheme="minorHAnsi"/>
                <w:sz w:val="18"/>
                <w:szCs w:val="18"/>
              </w:rPr>
              <w:t xml:space="preserve"> CP 1 (i) BR i innowacje - proponujemy wprowadzenie na wzór niemiecki schematu badań dofinansowanych w 100%, gdzie temat proponuje przedsiębiorca, ale wyniki nie są jego własnością (może z nich skorzystać każdy). Przy odpowiednio sformułowanym temacie i tak tylko jeden przedsiębiorca skorzysta z nich w pełni (ten, który dał temat), ale ponieważ on nie dostaje formalnie nic (nie jest właścicielem wyników, korzysta z </w:t>
            </w:r>
            <w:r w:rsidRPr="004B40E4">
              <w:rPr>
                <w:rFonts w:cstheme="minorHAnsi"/>
                <w:sz w:val="18"/>
                <w:szCs w:val="18"/>
              </w:rPr>
              <w:lastRenderedPageBreak/>
              <w:t>otwartej licencji) to nie ma pomocy publicznej.</w:t>
            </w:r>
          </w:p>
        </w:tc>
        <w:tc>
          <w:tcPr>
            <w:tcW w:w="3544" w:type="dxa"/>
            <w:vAlign w:val="center"/>
          </w:tcPr>
          <w:p w14:paraId="5CA9D97C" w14:textId="77777777" w:rsidR="004E27B1" w:rsidRPr="004B40E4" w:rsidRDefault="004E27B1" w:rsidP="004E27B1">
            <w:pPr>
              <w:pStyle w:val="Tekstkomentarza"/>
              <w:rPr>
                <w:rFonts w:cstheme="minorHAnsi"/>
                <w:sz w:val="16"/>
                <w:szCs w:val="16"/>
              </w:rPr>
            </w:pPr>
          </w:p>
        </w:tc>
        <w:tc>
          <w:tcPr>
            <w:tcW w:w="3084" w:type="dxa"/>
            <w:vAlign w:val="center"/>
          </w:tcPr>
          <w:p w14:paraId="12B36C1B" w14:textId="3C8895F3" w:rsidR="004E27B1" w:rsidRPr="004055BB" w:rsidRDefault="004E27B1" w:rsidP="004E27B1">
            <w:pPr>
              <w:rPr>
                <w:rFonts w:cstheme="minorHAnsi"/>
                <w:b/>
                <w:sz w:val="16"/>
                <w:szCs w:val="16"/>
              </w:rPr>
            </w:pPr>
            <w:r w:rsidRPr="004055BB">
              <w:rPr>
                <w:rFonts w:cstheme="minorHAnsi"/>
                <w:b/>
                <w:sz w:val="16"/>
                <w:szCs w:val="16"/>
              </w:rPr>
              <w:t>Nie jest to możliwe, w  PO możliwe jest dofinansowanie max 85% na osi.</w:t>
            </w:r>
          </w:p>
          <w:p w14:paraId="25681999" w14:textId="698A25A9" w:rsidR="004E27B1" w:rsidRPr="004055BB" w:rsidRDefault="004E27B1" w:rsidP="004E27B1">
            <w:pPr>
              <w:rPr>
                <w:rFonts w:cstheme="minorHAnsi"/>
                <w:b/>
                <w:sz w:val="16"/>
                <w:szCs w:val="16"/>
              </w:rPr>
            </w:pPr>
            <w:r w:rsidRPr="004055BB">
              <w:rPr>
                <w:rFonts w:cstheme="minorHAnsi"/>
                <w:b/>
                <w:sz w:val="16"/>
                <w:szCs w:val="16"/>
              </w:rPr>
              <w:t>Prace B+R są możliwe do dofinansowania zgodnie z art. 25 GBER.</w:t>
            </w:r>
          </w:p>
          <w:p w14:paraId="5829435C" w14:textId="51EF6F35" w:rsidR="004E27B1" w:rsidRPr="004055BB" w:rsidRDefault="004E27B1" w:rsidP="004E27B1">
            <w:pPr>
              <w:rPr>
                <w:rFonts w:cstheme="minorHAnsi"/>
                <w:b/>
                <w:sz w:val="16"/>
                <w:szCs w:val="16"/>
              </w:rPr>
            </w:pPr>
            <w:r w:rsidRPr="004055BB">
              <w:rPr>
                <w:rFonts w:cstheme="minorHAnsi"/>
                <w:b/>
                <w:sz w:val="16"/>
                <w:szCs w:val="16"/>
              </w:rPr>
              <w:t>W ramach RPO finansowane będą prace B+R przedsiębiorców, gdzie będzie miała miejsce pomoc publiczna, co się wiąże z niemożnością dofinansowania w 100%.</w:t>
            </w:r>
          </w:p>
          <w:p w14:paraId="7B0951AB" w14:textId="648ACC69" w:rsidR="004E27B1" w:rsidRPr="004055BB" w:rsidRDefault="004E27B1" w:rsidP="004E27B1">
            <w:pPr>
              <w:rPr>
                <w:rFonts w:cstheme="minorHAnsi"/>
                <w:b/>
                <w:sz w:val="16"/>
                <w:szCs w:val="16"/>
              </w:rPr>
            </w:pPr>
            <w:r w:rsidRPr="004055BB">
              <w:rPr>
                <w:rFonts w:cstheme="minorHAnsi"/>
                <w:b/>
                <w:sz w:val="16"/>
                <w:szCs w:val="16"/>
              </w:rPr>
              <w:t>Przy podziale wykonanych badań (pomiędzy jednostkę naukową, a przedsiębiorcę), w takim samym udziale przedsiębiorca oraz jednostka naukowa stają się właścicielami wyników tych badań.</w:t>
            </w:r>
          </w:p>
        </w:tc>
      </w:tr>
      <w:tr w:rsidR="004E27B1" w:rsidRPr="004055BB" w14:paraId="58B0A393" w14:textId="77777777" w:rsidTr="00C24048">
        <w:trPr>
          <w:gridAfter w:val="1"/>
          <w:wAfter w:w="10" w:type="dxa"/>
          <w:trHeight w:val="20"/>
        </w:trPr>
        <w:tc>
          <w:tcPr>
            <w:tcW w:w="461" w:type="dxa"/>
            <w:vAlign w:val="center"/>
          </w:tcPr>
          <w:p w14:paraId="1F328D23" w14:textId="77777777" w:rsidR="004E27B1" w:rsidRPr="004055BB" w:rsidRDefault="004E27B1" w:rsidP="004E27B1">
            <w:pPr>
              <w:rPr>
                <w:rFonts w:cstheme="minorHAnsi"/>
                <w:b/>
                <w:bCs/>
              </w:rPr>
            </w:pPr>
            <w:r w:rsidRPr="004055BB">
              <w:rPr>
                <w:rFonts w:cstheme="minorHAnsi"/>
                <w:b/>
                <w:bCs/>
              </w:rPr>
              <w:t>15</w:t>
            </w:r>
          </w:p>
        </w:tc>
        <w:tc>
          <w:tcPr>
            <w:tcW w:w="1377" w:type="dxa"/>
          </w:tcPr>
          <w:p w14:paraId="715D4C15" w14:textId="43D3F9A9"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233CAFB3" w14:textId="77777777"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6A2D396C"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6400C471" w14:textId="77777777" w:rsidR="004E27B1" w:rsidRPr="004B40E4" w:rsidRDefault="004E27B1" w:rsidP="004E27B1">
            <w:pPr>
              <w:rPr>
                <w:rFonts w:cstheme="minorHAnsi"/>
                <w:b/>
                <w:bCs/>
                <w:sz w:val="18"/>
                <w:szCs w:val="18"/>
              </w:rPr>
            </w:pPr>
            <w:r w:rsidRPr="004B40E4">
              <w:rPr>
                <w:rFonts w:cstheme="minorHAnsi"/>
                <w:b/>
                <w:bCs/>
                <w:sz w:val="18"/>
                <w:szCs w:val="18"/>
              </w:rPr>
              <w:t>uwagi ogólne</w:t>
            </w:r>
          </w:p>
        </w:tc>
        <w:tc>
          <w:tcPr>
            <w:tcW w:w="2693" w:type="dxa"/>
          </w:tcPr>
          <w:p w14:paraId="0C7D0596" w14:textId="77777777" w:rsidR="004E27B1" w:rsidRPr="004B40E4" w:rsidRDefault="004E27B1" w:rsidP="004E27B1">
            <w:pPr>
              <w:rPr>
                <w:rFonts w:cstheme="minorHAnsi"/>
                <w:sz w:val="18"/>
                <w:szCs w:val="18"/>
              </w:rPr>
            </w:pPr>
            <w:r w:rsidRPr="004B40E4">
              <w:rPr>
                <w:rFonts w:cstheme="minorHAnsi"/>
                <w:sz w:val="18"/>
                <w:szCs w:val="18"/>
              </w:rPr>
              <w:t>CP 1 (i) BR i innowacje w odniesieniu do planowanego projektu strategicznego pt. „Proces przedsiębiorczego odkrywania” (s.7): żadne z proponowanych działań nie dotyczą podejmowania i realizacji badań, co jest sprzeczne z ujętym na s. 2 w poz. 2.1.1.1. opisem Celu szczegółowego (i), który zawiera m.in.: „Wspierane będą projekty obejmujące cały proces powstawania innowacji (od pomysłu do rynku) lub jego wybrane elementy. Wsparcie obejmować będzie badania przemysłowe i eksperymentalne prace rozwojowe”. W związku z powyższym, prosimy o wyjaśnienie w jaki sposób w realizację ww. projektów będą uwzględniani zewnętrzni interesariusze, których zaangażowanie jest kluczowe z perspektywy ww. procesu.</w:t>
            </w:r>
          </w:p>
        </w:tc>
        <w:tc>
          <w:tcPr>
            <w:tcW w:w="3544" w:type="dxa"/>
            <w:vAlign w:val="center"/>
          </w:tcPr>
          <w:p w14:paraId="334BF980" w14:textId="77777777" w:rsidR="004E27B1" w:rsidRPr="004B40E4" w:rsidRDefault="004E27B1" w:rsidP="004E27B1">
            <w:pPr>
              <w:pStyle w:val="Tekstkomentarza"/>
              <w:rPr>
                <w:rFonts w:cstheme="minorHAnsi"/>
                <w:sz w:val="16"/>
                <w:szCs w:val="16"/>
              </w:rPr>
            </w:pPr>
          </w:p>
        </w:tc>
        <w:tc>
          <w:tcPr>
            <w:tcW w:w="3084" w:type="dxa"/>
            <w:vAlign w:val="center"/>
          </w:tcPr>
          <w:p w14:paraId="6B3421B7" w14:textId="77777777" w:rsidR="004E27B1" w:rsidRPr="004055BB" w:rsidRDefault="004E27B1" w:rsidP="004E27B1">
            <w:pPr>
              <w:rPr>
                <w:rFonts w:cstheme="minorHAnsi"/>
                <w:b/>
                <w:sz w:val="16"/>
                <w:szCs w:val="16"/>
              </w:rPr>
            </w:pPr>
            <w:r w:rsidRPr="004055BB">
              <w:rPr>
                <w:rFonts w:cstheme="minorHAnsi"/>
                <w:b/>
                <w:sz w:val="16"/>
                <w:szCs w:val="16"/>
              </w:rPr>
              <w:t>Brak realizacji tego projektu uniemożliwi spełnienie warunku podstawowego dla CP1, a co za tym idzie – wsparcie jakichkolwiek innych projektów w ramach tego celu polityki. Cel szczegółowy (i) mówi o „ zwiększeniu potencjału w zakresie badań i innowacji oraz wykorzystywanie zaawansowanych technologii”, a nie jedynie o prowadzeniu badań. Utrzymanie procesu przedsiębiorczego odkrywania sprzyja budowaniu tego potencjału, przynajmniej poprzez spełnienie warunku podstawowego – nie sprowadza się to wyłącznie do prowadzenia badań. Zacytowany zapis o „badaniach przemysłowych” dotyczy natomiast innego typu projektu – „Projekty badawczo-rozwojowe”.</w:t>
            </w:r>
          </w:p>
          <w:p w14:paraId="49FE5095" w14:textId="77777777" w:rsidR="004E27B1" w:rsidRPr="004055BB" w:rsidRDefault="004E27B1" w:rsidP="004E27B1">
            <w:pPr>
              <w:rPr>
                <w:rFonts w:cstheme="minorHAnsi"/>
                <w:b/>
                <w:sz w:val="16"/>
                <w:szCs w:val="16"/>
              </w:rPr>
            </w:pPr>
          </w:p>
          <w:p w14:paraId="3C663B92" w14:textId="77777777" w:rsidR="004E27B1" w:rsidRPr="004055BB" w:rsidRDefault="004E27B1" w:rsidP="004E27B1">
            <w:pPr>
              <w:rPr>
                <w:rFonts w:cstheme="minorHAnsi"/>
                <w:b/>
                <w:sz w:val="16"/>
                <w:szCs w:val="16"/>
              </w:rPr>
            </w:pPr>
            <w:r w:rsidRPr="004055BB">
              <w:rPr>
                <w:rFonts w:cstheme="minorHAnsi"/>
                <w:b/>
                <w:sz w:val="16"/>
                <w:szCs w:val="16"/>
              </w:rPr>
              <w:t>Zewnętrzni interesariusze uczestniczą w procesie przedsiębiorczego odkrywania na Mazowszu m.in. poprzez:</w:t>
            </w:r>
          </w:p>
          <w:p w14:paraId="390828E8" w14:textId="77777777" w:rsidR="004E27B1" w:rsidRPr="004055BB" w:rsidRDefault="004E27B1" w:rsidP="004E27B1">
            <w:pPr>
              <w:rPr>
                <w:rFonts w:cstheme="minorHAnsi"/>
                <w:b/>
                <w:sz w:val="16"/>
                <w:szCs w:val="16"/>
              </w:rPr>
            </w:pPr>
            <w:r w:rsidRPr="004055BB">
              <w:rPr>
                <w:rFonts w:cstheme="minorHAnsi"/>
                <w:b/>
                <w:sz w:val="16"/>
                <w:szCs w:val="16"/>
              </w:rPr>
              <w:t>- udział w grupach roboczych ds. inteligentnej specjalizacji (utworzonych w 2014 roku, obecnie skupiających ok. 300 firm, instytutów i IOB; w każdej chwili możliwe jest zgłoszenie chęci udziału w grupach),</w:t>
            </w:r>
          </w:p>
          <w:p w14:paraId="09161018" w14:textId="77777777" w:rsidR="004E27B1" w:rsidRPr="004055BB" w:rsidRDefault="004E27B1" w:rsidP="004E27B1">
            <w:pPr>
              <w:rPr>
                <w:rFonts w:cstheme="minorHAnsi"/>
                <w:b/>
                <w:sz w:val="16"/>
                <w:szCs w:val="16"/>
              </w:rPr>
            </w:pPr>
            <w:r w:rsidRPr="004055BB">
              <w:rPr>
                <w:rFonts w:cstheme="minorHAnsi"/>
                <w:b/>
                <w:sz w:val="16"/>
                <w:szCs w:val="16"/>
              </w:rPr>
              <w:t>- Mazowiecką Radę Innowacyjności,</w:t>
            </w:r>
          </w:p>
          <w:p w14:paraId="2E742AF5" w14:textId="77777777" w:rsidR="004E27B1" w:rsidRPr="004055BB" w:rsidRDefault="004E27B1" w:rsidP="004E27B1">
            <w:pPr>
              <w:rPr>
                <w:rFonts w:cstheme="minorHAnsi"/>
                <w:b/>
                <w:sz w:val="16"/>
                <w:szCs w:val="16"/>
              </w:rPr>
            </w:pPr>
            <w:r w:rsidRPr="004055BB">
              <w:rPr>
                <w:rFonts w:cstheme="minorHAnsi"/>
                <w:b/>
                <w:sz w:val="16"/>
                <w:szCs w:val="16"/>
              </w:rPr>
              <w:t xml:space="preserve">- Forum Instytucji Otoczenia </w:t>
            </w:r>
            <w:proofErr w:type="spellStart"/>
            <w:r w:rsidRPr="004055BB">
              <w:rPr>
                <w:rFonts w:cstheme="minorHAnsi"/>
                <w:b/>
                <w:sz w:val="16"/>
                <w:szCs w:val="16"/>
              </w:rPr>
              <w:t>Bisnesu</w:t>
            </w:r>
            <w:proofErr w:type="spellEnd"/>
            <w:r w:rsidRPr="004055BB">
              <w:rPr>
                <w:rFonts w:cstheme="minorHAnsi"/>
                <w:b/>
                <w:sz w:val="16"/>
                <w:szCs w:val="16"/>
              </w:rPr>
              <w:t>,</w:t>
            </w:r>
          </w:p>
          <w:p w14:paraId="39A0C25C" w14:textId="77777777" w:rsidR="004E27B1" w:rsidRPr="004055BB" w:rsidRDefault="004E27B1" w:rsidP="004E27B1">
            <w:pPr>
              <w:rPr>
                <w:rFonts w:cstheme="minorHAnsi"/>
                <w:b/>
                <w:sz w:val="16"/>
                <w:szCs w:val="16"/>
              </w:rPr>
            </w:pPr>
            <w:r w:rsidRPr="004055BB">
              <w:rPr>
                <w:rFonts w:cstheme="minorHAnsi"/>
                <w:b/>
                <w:sz w:val="16"/>
                <w:szCs w:val="16"/>
              </w:rPr>
              <w:t>- badania i analizy obejmujące warsztaty z interesariuszami, studia przypadków, wywiady pogłębione i badania ankietowe,</w:t>
            </w:r>
          </w:p>
          <w:p w14:paraId="674D1697" w14:textId="77777777" w:rsidR="004E27B1" w:rsidRPr="004055BB" w:rsidRDefault="004E27B1" w:rsidP="004E27B1">
            <w:pPr>
              <w:rPr>
                <w:rFonts w:cstheme="minorHAnsi"/>
                <w:b/>
                <w:sz w:val="16"/>
                <w:szCs w:val="16"/>
              </w:rPr>
            </w:pPr>
            <w:r w:rsidRPr="004055BB">
              <w:rPr>
                <w:rFonts w:cstheme="minorHAnsi"/>
                <w:b/>
                <w:sz w:val="16"/>
                <w:szCs w:val="16"/>
              </w:rPr>
              <w:t xml:space="preserve">- regionalne grupy interesariuszy w projektach </w:t>
            </w:r>
            <w:proofErr w:type="spellStart"/>
            <w:r w:rsidRPr="004055BB">
              <w:rPr>
                <w:rFonts w:cstheme="minorHAnsi"/>
                <w:b/>
                <w:sz w:val="16"/>
                <w:szCs w:val="16"/>
              </w:rPr>
              <w:t>Interreg</w:t>
            </w:r>
            <w:proofErr w:type="spellEnd"/>
            <w:r w:rsidRPr="004055BB">
              <w:rPr>
                <w:rFonts w:cstheme="minorHAnsi"/>
                <w:b/>
                <w:sz w:val="16"/>
                <w:szCs w:val="16"/>
              </w:rPr>
              <w:t>,</w:t>
            </w:r>
          </w:p>
          <w:p w14:paraId="13689086" w14:textId="77777777" w:rsidR="004E27B1" w:rsidRPr="004055BB" w:rsidRDefault="004E27B1" w:rsidP="004E27B1">
            <w:pPr>
              <w:rPr>
                <w:rFonts w:cstheme="minorHAnsi"/>
                <w:b/>
                <w:sz w:val="16"/>
                <w:szCs w:val="16"/>
              </w:rPr>
            </w:pPr>
            <w:r w:rsidRPr="004055BB">
              <w:rPr>
                <w:rFonts w:cstheme="minorHAnsi"/>
                <w:b/>
                <w:sz w:val="16"/>
                <w:szCs w:val="16"/>
              </w:rPr>
              <w:t>- warsztaty i dyskusję podczas wydarzeń organizowanych w ramach inteligentnej specjalizacji,</w:t>
            </w:r>
          </w:p>
          <w:p w14:paraId="2D7D2D36" w14:textId="77777777" w:rsidR="004E27B1" w:rsidRPr="004055BB" w:rsidRDefault="004E27B1" w:rsidP="004E27B1">
            <w:pPr>
              <w:rPr>
                <w:rFonts w:cstheme="minorHAnsi"/>
                <w:b/>
                <w:sz w:val="16"/>
                <w:szCs w:val="16"/>
              </w:rPr>
            </w:pPr>
            <w:r w:rsidRPr="004055BB">
              <w:rPr>
                <w:rFonts w:cstheme="minorHAnsi"/>
                <w:b/>
                <w:sz w:val="16"/>
                <w:szCs w:val="16"/>
              </w:rPr>
              <w:t>- konsultacje społeczne i spotkania konsultacyjne w subregionach.</w:t>
            </w:r>
          </w:p>
          <w:p w14:paraId="363C43DD" w14:textId="77777777" w:rsidR="004E27B1" w:rsidRPr="004055BB" w:rsidRDefault="004E27B1" w:rsidP="004E27B1">
            <w:pPr>
              <w:rPr>
                <w:rFonts w:cstheme="minorHAnsi"/>
                <w:b/>
                <w:sz w:val="16"/>
                <w:szCs w:val="16"/>
              </w:rPr>
            </w:pPr>
          </w:p>
          <w:p w14:paraId="4104478F" w14:textId="77777777" w:rsidR="004E27B1" w:rsidRPr="004055BB" w:rsidRDefault="004E27B1" w:rsidP="004E27B1">
            <w:pPr>
              <w:rPr>
                <w:rFonts w:cstheme="minorHAnsi"/>
                <w:b/>
                <w:sz w:val="16"/>
                <w:szCs w:val="16"/>
              </w:rPr>
            </w:pPr>
            <w:r w:rsidRPr="004055BB">
              <w:rPr>
                <w:rFonts w:cstheme="minorHAnsi"/>
                <w:b/>
                <w:sz w:val="16"/>
                <w:szCs w:val="16"/>
              </w:rPr>
              <w:t xml:space="preserve">Powyższe działania będą kontynuowane i w miarę możliwości intensyfikowane. Ich </w:t>
            </w:r>
            <w:r w:rsidRPr="004055BB">
              <w:rPr>
                <w:rFonts w:cstheme="minorHAnsi"/>
                <w:b/>
                <w:sz w:val="16"/>
                <w:szCs w:val="16"/>
              </w:rPr>
              <w:lastRenderedPageBreak/>
              <w:t>bezpośrednim przełożeniem na RPO WM jest doprecyzowanie zakresu konkursów i kryteriów wyboru projektów, np. poprzez określenie priorytetowych kierunków badań.</w:t>
            </w:r>
          </w:p>
          <w:p w14:paraId="5C39FD5B" w14:textId="77777777" w:rsidR="004E27B1" w:rsidRPr="004055BB" w:rsidRDefault="004E27B1" w:rsidP="004E27B1">
            <w:pPr>
              <w:rPr>
                <w:rFonts w:cstheme="minorHAnsi"/>
                <w:b/>
                <w:sz w:val="16"/>
                <w:szCs w:val="16"/>
              </w:rPr>
            </w:pPr>
          </w:p>
          <w:p w14:paraId="04AF6B36" w14:textId="0FDC5015" w:rsidR="004E27B1" w:rsidRPr="004055BB" w:rsidRDefault="004E27B1" w:rsidP="004E27B1">
            <w:pPr>
              <w:rPr>
                <w:rFonts w:cstheme="minorHAnsi"/>
                <w:b/>
                <w:sz w:val="16"/>
                <w:szCs w:val="16"/>
              </w:rPr>
            </w:pPr>
            <w:r w:rsidRPr="004055BB">
              <w:rPr>
                <w:rFonts w:cstheme="minorHAnsi"/>
                <w:b/>
                <w:sz w:val="16"/>
                <w:szCs w:val="16"/>
              </w:rPr>
              <w:t>Co do zasady, priorytetem dla procesu przedsiębiorczego odkrywania jest uwzględnienie potrzeb przedsiębiorców.</w:t>
            </w:r>
          </w:p>
        </w:tc>
      </w:tr>
      <w:tr w:rsidR="004E27B1" w:rsidRPr="004055BB" w14:paraId="6E01753C" w14:textId="77777777" w:rsidTr="00C24048">
        <w:trPr>
          <w:gridAfter w:val="1"/>
          <w:wAfter w:w="10" w:type="dxa"/>
          <w:trHeight w:val="20"/>
        </w:trPr>
        <w:tc>
          <w:tcPr>
            <w:tcW w:w="461" w:type="dxa"/>
            <w:vAlign w:val="center"/>
          </w:tcPr>
          <w:p w14:paraId="0B8017A5" w14:textId="77777777" w:rsidR="004E27B1" w:rsidRPr="004055BB" w:rsidRDefault="004E27B1" w:rsidP="004E27B1">
            <w:pPr>
              <w:rPr>
                <w:rFonts w:cstheme="minorHAnsi"/>
                <w:b/>
                <w:bCs/>
              </w:rPr>
            </w:pPr>
            <w:r w:rsidRPr="004055BB">
              <w:rPr>
                <w:rFonts w:cstheme="minorHAnsi"/>
                <w:b/>
                <w:bCs/>
              </w:rPr>
              <w:lastRenderedPageBreak/>
              <w:t>16</w:t>
            </w:r>
          </w:p>
        </w:tc>
        <w:tc>
          <w:tcPr>
            <w:tcW w:w="1377" w:type="dxa"/>
          </w:tcPr>
          <w:p w14:paraId="4C17D53B" w14:textId="28D1B5E3"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495C0C6E" w14:textId="77777777"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6B55A330"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4F62505D" w14:textId="77777777" w:rsidR="004E27B1" w:rsidRPr="004B40E4" w:rsidRDefault="004E27B1" w:rsidP="004E27B1">
            <w:pPr>
              <w:rPr>
                <w:rFonts w:cstheme="minorHAnsi"/>
                <w:b/>
                <w:bCs/>
                <w:sz w:val="18"/>
                <w:szCs w:val="18"/>
              </w:rPr>
            </w:pPr>
            <w:r w:rsidRPr="004B40E4">
              <w:rPr>
                <w:rFonts w:cstheme="minorHAnsi"/>
                <w:b/>
                <w:bCs/>
                <w:sz w:val="18"/>
                <w:szCs w:val="18"/>
              </w:rPr>
              <w:t xml:space="preserve">Tabela 1 </w:t>
            </w:r>
          </w:p>
        </w:tc>
        <w:tc>
          <w:tcPr>
            <w:tcW w:w="2693" w:type="dxa"/>
          </w:tcPr>
          <w:p w14:paraId="09B1D73B" w14:textId="77777777" w:rsidR="004E27B1" w:rsidRPr="004B40E4" w:rsidRDefault="004E27B1" w:rsidP="004E27B1">
            <w:pPr>
              <w:rPr>
                <w:rFonts w:cstheme="minorHAnsi"/>
                <w:sz w:val="18"/>
                <w:szCs w:val="18"/>
              </w:rPr>
            </w:pPr>
            <w:bookmarkStart w:id="0" w:name="RANGE!F7"/>
            <w:r w:rsidRPr="004B40E4">
              <w:rPr>
                <w:rFonts w:cstheme="minorHAnsi"/>
                <w:sz w:val="18"/>
                <w:szCs w:val="18"/>
              </w:rPr>
              <w:t>Nakłady wewnętrzne na działalność B+R są na Mazowszu niezwykle wysokie -  Proponujemy dodać: na tle kraju…</w:t>
            </w:r>
            <w:bookmarkEnd w:id="0"/>
          </w:p>
        </w:tc>
        <w:tc>
          <w:tcPr>
            <w:tcW w:w="3544" w:type="dxa"/>
          </w:tcPr>
          <w:p w14:paraId="069AA4F0" w14:textId="77777777" w:rsidR="004E27B1" w:rsidRPr="004B40E4" w:rsidRDefault="004E27B1" w:rsidP="004E27B1">
            <w:pPr>
              <w:rPr>
                <w:rFonts w:cstheme="minorHAnsi"/>
                <w:sz w:val="18"/>
                <w:szCs w:val="18"/>
              </w:rPr>
            </w:pPr>
            <w:r w:rsidRPr="004B40E4">
              <w:rPr>
                <w:rFonts w:cstheme="minorHAnsi"/>
                <w:sz w:val="18"/>
                <w:szCs w:val="18"/>
              </w:rPr>
              <w:t> </w:t>
            </w:r>
          </w:p>
        </w:tc>
        <w:tc>
          <w:tcPr>
            <w:tcW w:w="3084" w:type="dxa"/>
            <w:vAlign w:val="center"/>
          </w:tcPr>
          <w:p w14:paraId="75B64EFF" w14:textId="5DFDCB59" w:rsidR="004E27B1" w:rsidRPr="004055BB" w:rsidRDefault="004E27B1" w:rsidP="004E27B1">
            <w:pPr>
              <w:rPr>
                <w:rFonts w:cstheme="minorHAnsi"/>
                <w:b/>
                <w:sz w:val="16"/>
                <w:szCs w:val="16"/>
              </w:rPr>
            </w:pPr>
            <w:r w:rsidRPr="004055BB">
              <w:rPr>
                <w:rFonts w:cstheme="minorHAnsi"/>
                <w:b/>
                <w:sz w:val="16"/>
                <w:szCs w:val="16"/>
              </w:rPr>
              <w:t>Uwaga uwzględniona</w:t>
            </w:r>
          </w:p>
        </w:tc>
      </w:tr>
      <w:tr w:rsidR="004E27B1" w:rsidRPr="004055BB" w14:paraId="1A645AA4" w14:textId="77777777" w:rsidTr="00C24048">
        <w:trPr>
          <w:gridAfter w:val="1"/>
          <w:wAfter w:w="10" w:type="dxa"/>
          <w:trHeight w:val="20"/>
        </w:trPr>
        <w:tc>
          <w:tcPr>
            <w:tcW w:w="461" w:type="dxa"/>
            <w:vAlign w:val="center"/>
          </w:tcPr>
          <w:p w14:paraId="48FB6E84" w14:textId="409210C7" w:rsidR="004E27B1" w:rsidRPr="004055BB" w:rsidRDefault="004E27B1" w:rsidP="004E27B1">
            <w:pPr>
              <w:rPr>
                <w:rFonts w:cstheme="minorHAnsi"/>
                <w:b/>
                <w:bCs/>
              </w:rPr>
            </w:pPr>
            <w:r w:rsidRPr="004055BB">
              <w:rPr>
                <w:rFonts w:cstheme="minorHAnsi"/>
                <w:b/>
                <w:bCs/>
              </w:rPr>
              <w:t>17</w:t>
            </w:r>
          </w:p>
        </w:tc>
        <w:tc>
          <w:tcPr>
            <w:tcW w:w="1377" w:type="dxa"/>
          </w:tcPr>
          <w:p w14:paraId="70CB9132" w14:textId="5656334E"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4C8E23CC" w14:textId="77777777"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04003409"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16D8F877" w14:textId="77777777" w:rsidR="004E27B1" w:rsidRPr="004B40E4" w:rsidRDefault="004E27B1" w:rsidP="004E27B1">
            <w:pPr>
              <w:rPr>
                <w:rFonts w:cstheme="minorHAnsi"/>
                <w:b/>
                <w:bCs/>
                <w:sz w:val="18"/>
                <w:szCs w:val="18"/>
              </w:rPr>
            </w:pPr>
            <w:r w:rsidRPr="004B40E4">
              <w:rPr>
                <w:rFonts w:cstheme="minorHAnsi"/>
                <w:b/>
                <w:bCs/>
                <w:sz w:val="18"/>
                <w:szCs w:val="18"/>
              </w:rPr>
              <w:t>2.1.1.1 Interwencje w ramach funduszy</w:t>
            </w:r>
          </w:p>
        </w:tc>
        <w:tc>
          <w:tcPr>
            <w:tcW w:w="2693" w:type="dxa"/>
          </w:tcPr>
          <w:p w14:paraId="1CC0B3BE" w14:textId="77777777" w:rsidR="004E27B1" w:rsidRPr="004B40E4" w:rsidRDefault="004E27B1" w:rsidP="004E27B1">
            <w:pPr>
              <w:rPr>
                <w:rFonts w:cstheme="minorHAnsi"/>
                <w:sz w:val="18"/>
                <w:szCs w:val="18"/>
              </w:rPr>
            </w:pPr>
            <w:r w:rsidRPr="004B40E4">
              <w:rPr>
                <w:rFonts w:cstheme="minorHAnsi"/>
                <w:sz w:val="18"/>
                <w:szCs w:val="18"/>
              </w:rPr>
              <w:t>Ø Projekty badawczo-rozwojowe - Prosimy o doprecyzowanie, czy możliwe będzie też realizowanie projektów badawczo-rozwojowych koordynowanych przez organizacje badawcze</w:t>
            </w:r>
          </w:p>
        </w:tc>
        <w:tc>
          <w:tcPr>
            <w:tcW w:w="3544" w:type="dxa"/>
          </w:tcPr>
          <w:p w14:paraId="27BC3094" w14:textId="77777777" w:rsidR="004E27B1" w:rsidRPr="004B40E4" w:rsidRDefault="004E27B1" w:rsidP="004E27B1">
            <w:pPr>
              <w:rPr>
                <w:rFonts w:cstheme="minorHAnsi"/>
                <w:b/>
                <w:bCs/>
                <w:sz w:val="18"/>
                <w:szCs w:val="18"/>
              </w:rPr>
            </w:pPr>
            <w:r w:rsidRPr="004B40E4">
              <w:rPr>
                <w:rFonts w:cstheme="minorHAnsi"/>
                <w:b/>
                <w:bCs/>
                <w:sz w:val="18"/>
                <w:szCs w:val="18"/>
              </w:rPr>
              <w:t> </w:t>
            </w:r>
          </w:p>
        </w:tc>
        <w:tc>
          <w:tcPr>
            <w:tcW w:w="3084" w:type="dxa"/>
            <w:vAlign w:val="center"/>
          </w:tcPr>
          <w:p w14:paraId="79A06C36" w14:textId="73D3A353" w:rsidR="004E27B1" w:rsidRPr="004055BB" w:rsidRDefault="004E27B1" w:rsidP="004E27B1">
            <w:pPr>
              <w:rPr>
                <w:rFonts w:cstheme="minorHAnsi"/>
                <w:b/>
                <w:sz w:val="16"/>
                <w:szCs w:val="16"/>
              </w:rPr>
            </w:pPr>
            <w:r w:rsidRPr="004055BB">
              <w:rPr>
                <w:rFonts w:cstheme="minorHAnsi"/>
                <w:b/>
                <w:sz w:val="16"/>
                <w:szCs w:val="16"/>
              </w:rPr>
              <w:t>Uwaga nie została uwzględniona, liderem projektu musi być zawsze przedsiębiorca.</w:t>
            </w:r>
          </w:p>
        </w:tc>
      </w:tr>
      <w:tr w:rsidR="004E27B1" w:rsidRPr="004055BB" w14:paraId="14A7AFFB" w14:textId="77777777" w:rsidTr="00C24048">
        <w:trPr>
          <w:gridAfter w:val="1"/>
          <w:wAfter w:w="10" w:type="dxa"/>
          <w:trHeight w:val="20"/>
        </w:trPr>
        <w:tc>
          <w:tcPr>
            <w:tcW w:w="461" w:type="dxa"/>
            <w:vAlign w:val="center"/>
          </w:tcPr>
          <w:p w14:paraId="16F60558" w14:textId="379CF82A" w:rsidR="004E27B1" w:rsidRPr="004055BB" w:rsidRDefault="003B30FB" w:rsidP="004E27B1">
            <w:pPr>
              <w:rPr>
                <w:rFonts w:cstheme="minorHAnsi"/>
                <w:b/>
                <w:bCs/>
              </w:rPr>
            </w:pPr>
            <w:r>
              <w:rPr>
                <w:rFonts w:cstheme="minorHAnsi"/>
                <w:b/>
                <w:bCs/>
              </w:rPr>
              <w:t>18</w:t>
            </w:r>
          </w:p>
        </w:tc>
        <w:tc>
          <w:tcPr>
            <w:tcW w:w="1377" w:type="dxa"/>
          </w:tcPr>
          <w:p w14:paraId="7737CA8C" w14:textId="145E1F89"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326244F0" w14:textId="77777777"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7EFB6A33"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0E261D84" w14:textId="77777777" w:rsidR="004E27B1" w:rsidRPr="004B40E4" w:rsidRDefault="004E27B1" w:rsidP="004E27B1">
            <w:pPr>
              <w:rPr>
                <w:rFonts w:cstheme="minorHAnsi"/>
                <w:b/>
                <w:bCs/>
                <w:sz w:val="18"/>
                <w:szCs w:val="18"/>
              </w:rPr>
            </w:pPr>
            <w:r w:rsidRPr="004B40E4">
              <w:rPr>
                <w:rFonts w:cstheme="minorHAnsi"/>
                <w:b/>
                <w:bCs/>
                <w:sz w:val="18"/>
                <w:szCs w:val="18"/>
              </w:rPr>
              <w:t>2.1.1.1 Interwencje w ramach funduszy</w:t>
            </w:r>
          </w:p>
        </w:tc>
        <w:tc>
          <w:tcPr>
            <w:tcW w:w="2693" w:type="dxa"/>
          </w:tcPr>
          <w:p w14:paraId="67471583" w14:textId="77777777" w:rsidR="004E27B1" w:rsidRPr="004B40E4" w:rsidRDefault="004E27B1" w:rsidP="004E27B1">
            <w:pPr>
              <w:rPr>
                <w:rFonts w:cstheme="minorHAnsi"/>
                <w:sz w:val="18"/>
                <w:szCs w:val="18"/>
              </w:rPr>
            </w:pPr>
            <w:r w:rsidRPr="004B40E4">
              <w:rPr>
                <w:rFonts w:cstheme="minorHAnsi"/>
                <w:sz w:val="18"/>
                <w:szCs w:val="18"/>
              </w:rPr>
              <w:t xml:space="preserve">Ø Wsparcie infrastruktury badawczo-rozwojowej </w:t>
            </w:r>
            <w:r w:rsidRPr="004B40E4">
              <w:rPr>
                <w:rFonts w:cstheme="minorHAnsi"/>
                <w:b/>
                <w:bCs/>
                <w:i/>
                <w:iCs/>
                <w:sz w:val="18"/>
                <w:szCs w:val="18"/>
              </w:rPr>
              <w:t>organizacji badawczych</w:t>
            </w:r>
            <w:r w:rsidRPr="004B40E4">
              <w:rPr>
                <w:rFonts w:cstheme="minorHAnsi"/>
                <w:sz w:val="18"/>
                <w:szCs w:val="18"/>
              </w:rPr>
              <w:t xml:space="preserve"> </w:t>
            </w:r>
            <w:r w:rsidRPr="004B40E4">
              <w:rPr>
                <w:rFonts w:cstheme="minorHAnsi"/>
                <w:sz w:val="18"/>
                <w:szCs w:val="18"/>
              </w:rPr>
              <w:br/>
              <w:t xml:space="preserve">Wsparcie będzie kierowane na rozbudowę lub modernizację infrastruktury badawczo-rozwojowej </w:t>
            </w:r>
            <w:r w:rsidRPr="004B40E4">
              <w:rPr>
                <w:rFonts w:cstheme="minorHAnsi"/>
                <w:b/>
                <w:bCs/>
                <w:i/>
                <w:iCs/>
                <w:sz w:val="18"/>
                <w:szCs w:val="18"/>
              </w:rPr>
              <w:t>organizacji badawczych</w:t>
            </w:r>
            <w:r w:rsidRPr="004B40E4">
              <w:rPr>
                <w:rFonts w:cstheme="minorHAnsi"/>
                <w:sz w:val="18"/>
                <w:szCs w:val="18"/>
              </w:rPr>
              <w:t xml:space="preserve">  - usunięto jednostek naukowych</w:t>
            </w:r>
          </w:p>
        </w:tc>
        <w:tc>
          <w:tcPr>
            <w:tcW w:w="3544" w:type="dxa"/>
          </w:tcPr>
          <w:p w14:paraId="2D112426" w14:textId="192DACAD" w:rsidR="004E27B1" w:rsidRPr="004B40E4" w:rsidRDefault="004E27B1" w:rsidP="004E27B1">
            <w:pPr>
              <w:rPr>
                <w:rFonts w:cstheme="minorHAnsi"/>
                <w:sz w:val="18"/>
                <w:szCs w:val="18"/>
              </w:rPr>
            </w:pPr>
            <w:r w:rsidRPr="004B40E4">
              <w:rPr>
                <w:rFonts w:cstheme="minorHAnsi"/>
                <w:sz w:val="18"/>
                <w:szCs w:val="18"/>
              </w:rPr>
              <w:t>Ten termin nie jest już stosowany w systemie nauki od momentu wejścia w życie ustawy Prawo o szkolnictwie wyższym i nauce. Termin organizacja badawcza jest powszechnie stosowany w przepisach unijnych (organizacje prowadząca badania i upowszechniająca wiedzę) oraz obejmuje uczelnie, instytuty badawcze, instytuty Łukasiewicza i instytuty PAN.</w:t>
            </w:r>
            <w:r w:rsidRPr="004B40E4">
              <w:rPr>
                <w:rFonts w:cstheme="minorHAnsi"/>
                <w:sz w:val="18"/>
                <w:szCs w:val="18"/>
              </w:rPr>
              <w:br/>
              <w:t xml:space="preserve">Ewentualnie alternatywne rozwiązanie „podmioty systemu </w:t>
            </w:r>
            <w:r w:rsidR="00914FAE" w:rsidRPr="004B40E4">
              <w:rPr>
                <w:rFonts w:cstheme="minorHAnsi"/>
                <w:sz w:val="18"/>
                <w:szCs w:val="18"/>
              </w:rPr>
              <w:t>szkolnictwa</w:t>
            </w:r>
            <w:r w:rsidRPr="004B40E4">
              <w:rPr>
                <w:rFonts w:cstheme="minorHAnsi"/>
                <w:sz w:val="18"/>
                <w:szCs w:val="18"/>
              </w:rPr>
              <w:t xml:space="preserve"> wyższego i nauki, o których mowa w art. 7 ustawy </w:t>
            </w:r>
            <w:proofErr w:type="spellStart"/>
            <w:r w:rsidRPr="004B40E4">
              <w:rPr>
                <w:rFonts w:cstheme="minorHAnsi"/>
                <w:sz w:val="18"/>
                <w:szCs w:val="18"/>
              </w:rPr>
              <w:t>PSWiN</w:t>
            </w:r>
            <w:proofErr w:type="spellEnd"/>
            <w:r w:rsidRPr="004B40E4">
              <w:rPr>
                <w:rFonts w:cstheme="minorHAnsi"/>
                <w:sz w:val="18"/>
                <w:szCs w:val="18"/>
              </w:rPr>
              <w:t>”.</w:t>
            </w:r>
            <w:r w:rsidRPr="004B40E4">
              <w:rPr>
                <w:rFonts w:cstheme="minorHAnsi"/>
                <w:sz w:val="18"/>
                <w:szCs w:val="18"/>
              </w:rPr>
              <w:br/>
              <w:t xml:space="preserve">Ten termin nie jest już stosowany w systemie nauki od momentu wejścia w życie ustawy Prawo o szkolnictwie wyższym i nauce. Termin organizacja badawcza jest powszechnie stosowany w przepisach unijnych (organizacje prowadząca badania i upowszechniająca wiedzę) oraz obejmuje </w:t>
            </w:r>
            <w:r w:rsidRPr="004B40E4">
              <w:rPr>
                <w:rFonts w:cstheme="minorHAnsi"/>
                <w:sz w:val="18"/>
                <w:szCs w:val="18"/>
              </w:rPr>
              <w:lastRenderedPageBreak/>
              <w:t>uczelnie, instytuty badawcze, instytuty Łukasiewicza i instytuty PAN.</w:t>
            </w:r>
            <w:r w:rsidRPr="004B40E4">
              <w:rPr>
                <w:rFonts w:cstheme="minorHAnsi"/>
                <w:sz w:val="18"/>
                <w:szCs w:val="18"/>
              </w:rPr>
              <w:br/>
              <w:t xml:space="preserve">Ewentualnie alternatywne rozwiązanie „podmioty systemu </w:t>
            </w:r>
            <w:proofErr w:type="spellStart"/>
            <w:r w:rsidRPr="004B40E4">
              <w:rPr>
                <w:rFonts w:cstheme="minorHAnsi"/>
                <w:sz w:val="18"/>
                <w:szCs w:val="18"/>
              </w:rPr>
              <w:t>szkolncitwa</w:t>
            </w:r>
            <w:proofErr w:type="spellEnd"/>
            <w:r w:rsidRPr="004B40E4">
              <w:rPr>
                <w:rFonts w:cstheme="minorHAnsi"/>
                <w:sz w:val="18"/>
                <w:szCs w:val="18"/>
              </w:rPr>
              <w:t xml:space="preserve"> wyższego i nauki, o których mowa w art. 7 ustawy </w:t>
            </w:r>
            <w:proofErr w:type="spellStart"/>
            <w:r w:rsidRPr="004B40E4">
              <w:rPr>
                <w:rFonts w:cstheme="minorHAnsi"/>
                <w:sz w:val="18"/>
                <w:szCs w:val="18"/>
              </w:rPr>
              <w:t>PSWiN</w:t>
            </w:r>
            <w:proofErr w:type="spellEnd"/>
            <w:r w:rsidRPr="004B40E4">
              <w:rPr>
                <w:rFonts w:cstheme="minorHAnsi"/>
                <w:sz w:val="18"/>
                <w:szCs w:val="18"/>
              </w:rPr>
              <w:t>”.</w:t>
            </w:r>
          </w:p>
        </w:tc>
        <w:tc>
          <w:tcPr>
            <w:tcW w:w="3084" w:type="dxa"/>
            <w:vAlign w:val="center"/>
          </w:tcPr>
          <w:p w14:paraId="05A48C51" w14:textId="534E55E9" w:rsidR="004E27B1" w:rsidRPr="004055BB" w:rsidRDefault="004E27B1" w:rsidP="004E27B1">
            <w:pPr>
              <w:rPr>
                <w:rFonts w:cstheme="minorHAnsi"/>
                <w:b/>
                <w:sz w:val="16"/>
                <w:szCs w:val="16"/>
              </w:rPr>
            </w:pPr>
            <w:r w:rsidRPr="004055BB">
              <w:rPr>
                <w:rFonts w:cstheme="minorHAnsi"/>
                <w:b/>
                <w:sz w:val="16"/>
                <w:szCs w:val="16"/>
              </w:rPr>
              <w:lastRenderedPageBreak/>
              <w:t xml:space="preserve">Uwaga </w:t>
            </w:r>
            <w:r w:rsidR="0094557B">
              <w:rPr>
                <w:rFonts w:cstheme="minorHAnsi"/>
                <w:b/>
                <w:sz w:val="16"/>
                <w:szCs w:val="16"/>
              </w:rPr>
              <w:t>nie</w:t>
            </w:r>
            <w:r w:rsidRPr="004055BB">
              <w:rPr>
                <w:rFonts w:cstheme="minorHAnsi"/>
                <w:b/>
                <w:sz w:val="16"/>
                <w:szCs w:val="16"/>
              </w:rPr>
              <w:t>uwzględniona</w:t>
            </w:r>
            <w:r w:rsidR="0094557B">
              <w:rPr>
                <w:rFonts w:cstheme="minorHAnsi"/>
                <w:b/>
                <w:sz w:val="16"/>
                <w:szCs w:val="16"/>
              </w:rPr>
              <w:t>, definicja jednostki naukowej zostanie doprecyzowana.</w:t>
            </w:r>
          </w:p>
        </w:tc>
      </w:tr>
      <w:tr w:rsidR="004E27B1" w:rsidRPr="004055BB" w14:paraId="01E2CDC9" w14:textId="77777777" w:rsidTr="00C24048">
        <w:trPr>
          <w:gridAfter w:val="1"/>
          <w:wAfter w:w="10" w:type="dxa"/>
          <w:trHeight w:val="20"/>
        </w:trPr>
        <w:tc>
          <w:tcPr>
            <w:tcW w:w="461" w:type="dxa"/>
            <w:vAlign w:val="center"/>
          </w:tcPr>
          <w:p w14:paraId="0016FEA3" w14:textId="00ABF82A" w:rsidR="004E27B1" w:rsidRPr="004055BB" w:rsidRDefault="003B30FB" w:rsidP="004E27B1">
            <w:pPr>
              <w:rPr>
                <w:rFonts w:cstheme="minorHAnsi"/>
                <w:b/>
                <w:bCs/>
              </w:rPr>
            </w:pPr>
            <w:r>
              <w:rPr>
                <w:rFonts w:cstheme="minorHAnsi"/>
                <w:b/>
                <w:bCs/>
              </w:rPr>
              <w:t>19</w:t>
            </w:r>
          </w:p>
        </w:tc>
        <w:tc>
          <w:tcPr>
            <w:tcW w:w="1377" w:type="dxa"/>
          </w:tcPr>
          <w:p w14:paraId="0D336D83" w14:textId="038E27B7"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08FCFA36" w14:textId="77777777"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6C178C8D"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5E77E7F0" w14:textId="77777777" w:rsidR="004E27B1" w:rsidRPr="004B40E4" w:rsidRDefault="004E27B1" w:rsidP="004E27B1">
            <w:pPr>
              <w:rPr>
                <w:rFonts w:cstheme="minorHAnsi"/>
                <w:b/>
                <w:bCs/>
                <w:sz w:val="18"/>
                <w:szCs w:val="18"/>
              </w:rPr>
            </w:pPr>
            <w:r w:rsidRPr="004B40E4">
              <w:rPr>
                <w:rFonts w:cstheme="minorHAnsi"/>
                <w:b/>
                <w:bCs/>
                <w:sz w:val="18"/>
                <w:szCs w:val="18"/>
              </w:rPr>
              <w:t>2.1.1.1 Interwencje w ramach funduszy</w:t>
            </w:r>
          </w:p>
        </w:tc>
        <w:tc>
          <w:tcPr>
            <w:tcW w:w="2693" w:type="dxa"/>
          </w:tcPr>
          <w:p w14:paraId="3909CD69" w14:textId="77777777" w:rsidR="004E27B1" w:rsidRPr="004B40E4" w:rsidRDefault="004E27B1" w:rsidP="004E27B1">
            <w:pPr>
              <w:rPr>
                <w:rFonts w:cstheme="minorHAnsi"/>
                <w:i/>
                <w:iCs/>
                <w:sz w:val="18"/>
                <w:szCs w:val="18"/>
              </w:rPr>
            </w:pPr>
            <w:r w:rsidRPr="004B40E4">
              <w:rPr>
                <w:rFonts w:eastAsia="Calibri" w:cstheme="minorHAnsi"/>
                <w:sz w:val="18"/>
                <w:szCs w:val="18"/>
                <w:lang w:eastAsia="pl-PL" w:bidi="pl-PL"/>
              </w:rPr>
              <w:t>w szczególności infrastruktury technologicznej. Przewiduje się inwestycje odpowiadające zidentyfikowanym potrzebom przedsiębiorstw.  Warunkiem otrzymania wsparcia będzie współpraca z przedsiębiorstwami i osiąganie przychodów z sektora przedsiębiorstw</w:t>
            </w:r>
          </w:p>
        </w:tc>
        <w:tc>
          <w:tcPr>
            <w:tcW w:w="3544" w:type="dxa"/>
          </w:tcPr>
          <w:p w14:paraId="481A0C36" w14:textId="77777777" w:rsidR="004E27B1" w:rsidRPr="004B40E4" w:rsidRDefault="004E27B1" w:rsidP="004E27B1">
            <w:pPr>
              <w:pStyle w:val="Tekstkomentarza"/>
              <w:rPr>
                <w:rFonts w:eastAsia="Calibri" w:cstheme="minorHAnsi"/>
                <w:sz w:val="18"/>
                <w:szCs w:val="18"/>
              </w:rPr>
            </w:pPr>
            <w:r w:rsidRPr="004B40E4">
              <w:rPr>
                <w:rFonts w:cstheme="minorHAnsi"/>
                <w:b/>
                <w:bCs/>
                <w:sz w:val="18"/>
                <w:szCs w:val="18"/>
              </w:rPr>
              <w:t> </w:t>
            </w:r>
            <w:r w:rsidRPr="004B40E4">
              <w:rPr>
                <w:rFonts w:eastAsia="Calibri" w:cstheme="minorHAnsi"/>
                <w:sz w:val="18"/>
                <w:szCs w:val="18"/>
              </w:rPr>
              <w:t xml:space="preserve">Proponujemy odwołanie się do wsparcia tzw. infrastruktury technologicznej, która ma wspierać MŚP i służyć komercjalizacji – jej definicję zawiera dokument KE </w:t>
            </w:r>
            <w:hyperlink r:id="rId8" w:history="1">
              <w:r w:rsidRPr="004B40E4">
                <w:rPr>
                  <w:rFonts w:eastAsia="Calibri" w:cstheme="minorHAnsi"/>
                  <w:sz w:val="18"/>
                  <w:szCs w:val="18"/>
                  <w:u w:val="single"/>
                </w:rPr>
                <w:t>https://ec.europa.eu/transparency/regdoc/rep/10102/2019/EN/SWD-2019-158-F1-EN-MAIN-PART-1.PDF</w:t>
              </w:r>
            </w:hyperlink>
            <w:r w:rsidRPr="004B40E4">
              <w:rPr>
                <w:rFonts w:eastAsia="Calibri" w:cstheme="minorHAnsi"/>
                <w:sz w:val="18"/>
                <w:szCs w:val="18"/>
              </w:rPr>
              <w:t xml:space="preserve"> </w:t>
            </w:r>
          </w:p>
          <w:p w14:paraId="2A535001" w14:textId="77777777" w:rsidR="004E27B1" w:rsidRPr="004B40E4" w:rsidRDefault="004E27B1" w:rsidP="004E27B1">
            <w:pPr>
              <w:spacing w:after="200"/>
              <w:rPr>
                <w:rFonts w:eastAsia="Calibri" w:cstheme="minorHAnsi"/>
                <w:sz w:val="18"/>
                <w:szCs w:val="18"/>
                <w:lang w:eastAsia="pl-PL" w:bidi="pl-PL"/>
              </w:rPr>
            </w:pPr>
            <w:r w:rsidRPr="004B40E4">
              <w:rPr>
                <w:rFonts w:eastAsia="Calibri" w:cstheme="minorHAnsi"/>
                <w:sz w:val="18"/>
                <w:szCs w:val="18"/>
                <w:lang w:eastAsia="pl-PL" w:bidi="pl-PL"/>
              </w:rPr>
              <w:t>Przedstawiony w ww. punkcie opis idealnie oddaje specyfikę infrastruktury technologicznej.</w:t>
            </w:r>
          </w:p>
          <w:p w14:paraId="59310EC7" w14:textId="77777777" w:rsidR="004E27B1" w:rsidRPr="004B40E4" w:rsidRDefault="004E27B1" w:rsidP="004E27B1">
            <w:pPr>
              <w:rPr>
                <w:rFonts w:cstheme="minorHAnsi"/>
                <w:b/>
                <w:bCs/>
                <w:sz w:val="18"/>
                <w:szCs w:val="18"/>
              </w:rPr>
            </w:pPr>
          </w:p>
        </w:tc>
        <w:tc>
          <w:tcPr>
            <w:tcW w:w="3084" w:type="dxa"/>
            <w:vAlign w:val="center"/>
          </w:tcPr>
          <w:p w14:paraId="71BE0EF5" w14:textId="3F033B55" w:rsidR="004E27B1" w:rsidRPr="004055BB" w:rsidRDefault="004E27B1" w:rsidP="004E27B1">
            <w:pPr>
              <w:rPr>
                <w:rFonts w:cstheme="minorHAnsi"/>
                <w:b/>
                <w:sz w:val="16"/>
                <w:szCs w:val="16"/>
              </w:rPr>
            </w:pPr>
            <w:r w:rsidRPr="004055BB">
              <w:rPr>
                <w:rFonts w:cstheme="minorHAnsi"/>
                <w:b/>
                <w:sz w:val="16"/>
                <w:szCs w:val="16"/>
              </w:rPr>
              <w:t>Uwaga nieuwzględniona. Na tą chwilę nie planujemy wprowadzać nowych pojęć. Ewentualne zmiany mogą zostać wprowadzone w późniejszym terminie np. po zatwierdzeniu Umowy Partnerstwa.</w:t>
            </w:r>
          </w:p>
          <w:p w14:paraId="0DF9DA47" w14:textId="77777777" w:rsidR="004E27B1" w:rsidRPr="004055BB" w:rsidRDefault="004E27B1" w:rsidP="004E27B1">
            <w:pPr>
              <w:rPr>
                <w:rFonts w:cstheme="minorHAnsi"/>
                <w:b/>
                <w:sz w:val="16"/>
                <w:szCs w:val="16"/>
              </w:rPr>
            </w:pPr>
          </w:p>
          <w:p w14:paraId="4A10CF05" w14:textId="7988AA8D" w:rsidR="004E27B1" w:rsidRPr="004055BB" w:rsidRDefault="004E27B1" w:rsidP="004E27B1">
            <w:pPr>
              <w:rPr>
                <w:rFonts w:cstheme="minorHAnsi"/>
                <w:b/>
                <w:sz w:val="16"/>
                <w:szCs w:val="16"/>
              </w:rPr>
            </w:pPr>
          </w:p>
        </w:tc>
      </w:tr>
      <w:tr w:rsidR="004E27B1" w:rsidRPr="004055BB" w14:paraId="26BC949E" w14:textId="77777777" w:rsidTr="00C24048">
        <w:trPr>
          <w:gridAfter w:val="1"/>
          <w:wAfter w:w="10" w:type="dxa"/>
          <w:trHeight w:val="20"/>
        </w:trPr>
        <w:tc>
          <w:tcPr>
            <w:tcW w:w="461" w:type="dxa"/>
            <w:vAlign w:val="center"/>
          </w:tcPr>
          <w:p w14:paraId="74FD38C3" w14:textId="44511530" w:rsidR="004E27B1" w:rsidRPr="004055BB" w:rsidRDefault="003B30FB" w:rsidP="004E27B1">
            <w:pPr>
              <w:rPr>
                <w:rFonts w:cstheme="minorHAnsi"/>
                <w:b/>
                <w:bCs/>
              </w:rPr>
            </w:pPr>
            <w:r>
              <w:rPr>
                <w:rFonts w:cstheme="minorHAnsi"/>
                <w:b/>
                <w:bCs/>
              </w:rPr>
              <w:t>20</w:t>
            </w:r>
          </w:p>
        </w:tc>
        <w:tc>
          <w:tcPr>
            <w:tcW w:w="1377" w:type="dxa"/>
          </w:tcPr>
          <w:p w14:paraId="31777925" w14:textId="42117E55"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4F6F4500" w14:textId="77777777"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7AB6F28E"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57841E75" w14:textId="77777777" w:rsidR="004E27B1" w:rsidRPr="004B40E4" w:rsidRDefault="004E27B1" w:rsidP="004E27B1">
            <w:pPr>
              <w:rPr>
                <w:rFonts w:cstheme="minorHAnsi"/>
                <w:b/>
                <w:bCs/>
                <w:sz w:val="18"/>
                <w:szCs w:val="18"/>
              </w:rPr>
            </w:pPr>
            <w:r w:rsidRPr="004B40E4">
              <w:rPr>
                <w:rFonts w:cstheme="minorHAnsi"/>
                <w:b/>
                <w:bCs/>
                <w:sz w:val="18"/>
                <w:szCs w:val="18"/>
              </w:rPr>
              <w:t>2.1.1.1 Interwencje w ramach funduszy</w:t>
            </w:r>
          </w:p>
        </w:tc>
        <w:tc>
          <w:tcPr>
            <w:tcW w:w="2693" w:type="dxa"/>
          </w:tcPr>
          <w:p w14:paraId="02914580" w14:textId="77777777" w:rsidR="004E27B1" w:rsidRPr="004B40E4" w:rsidRDefault="004E27B1" w:rsidP="004E27B1">
            <w:pPr>
              <w:rPr>
                <w:rFonts w:cstheme="minorHAnsi"/>
                <w:sz w:val="18"/>
                <w:szCs w:val="18"/>
              </w:rPr>
            </w:pPr>
            <w:r w:rsidRPr="004B40E4">
              <w:rPr>
                <w:rFonts w:eastAsia="Calibri" w:cstheme="minorHAnsi"/>
                <w:sz w:val="18"/>
                <w:szCs w:val="18"/>
                <w:lang w:eastAsia="pl-PL" w:bidi="pl-PL"/>
              </w:rPr>
              <w:t xml:space="preserve">W ramach Celu szczegółowego (i) zakłada się budowanie przewagi konkurencyjnej Mazowsza poprzez rozwój potencjału badawczego i innowacyjnego. W województwie mazowieckim nadal niezadowalający jest poziom współpracy jednostek naukowych z biznesem. Najważniejszymi instytucjami oddziaływującymi na dostępność usług badawczych w kontekście podnoszenia innowacyjności przemysłu są uczelnie </w:t>
            </w:r>
            <w:del w:id="1" w:author="Marcin Kardas | Centrum Łukasiewicz" w:date="2020-07-24T17:29:00Z">
              <w:r w:rsidRPr="004B40E4" w:rsidDel="00B5288D">
                <w:rPr>
                  <w:rFonts w:eastAsia="Calibri" w:cstheme="minorHAnsi"/>
                  <w:sz w:val="18"/>
                  <w:szCs w:val="18"/>
                  <w:lang w:eastAsia="pl-PL" w:bidi="pl-PL"/>
                </w:rPr>
                <w:delText xml:space="preserve">wyższe </w:delText>
              </w:r>
            </w:del>
            <w:r w:rsidRPr="004B40E4">
              <w:rPr>
                <w:rFonts w:eastAsia="Calibri" w:cstheme="minorHAnsi"/>
                <w:sz w:val="18"/>
                <w:szCs w:val="18"/>
                <w:lang w:eastAsia="pl-PL" w:bidi="pl-PL"/>
              </w:rPr>
              <w:t xml:space="preserve">i </w:t>
            </w:r>
            <w:ins w:id="2" w:author="Marcin Kardas | Centrum Łukasiewicz" w:date="2020-07-24T17:33:00Z">
              <w:r w:rsidRPr="004B40E4">
                <w:rPr>
                  <w:rFonts w:eastAsia="Calibri" w:cstheme="minorHAnsi"/>
                  <w:sz w:val="18"/>
                  <w:szCs w:val="18"/>
                  <w:lang w:eastAsia="pl-PL" w:bidi="pl-PL"/>
                </w:rPr>
                <w:t xml:space="preserve">inne </w:t>
              </w:r>
            </w:ins>
            <w:ins w:id="3" w:author="Marcin Kardas | Centrum Łukasiewicz" w:date="2020-07-24T17:30:00Z">
              <w:r w:rsidRPr="004B40E4">
                <w:rPr>
                  <w:rFonts w:eastAsia="Calibri" w:cstheme="minorHAnsi"/>
                  <w:sz w:val="18"/>
                  <w:szCs w:val="18"/>
                  <w:lang w:eastAsia="pl-PL" w:bidi="pl-PL"/>
                </w:rPr>
                <w:t>organizacje badawcze</w:t>
              </w:r>
            </w:ins>
            <w:del w:id="4" w:author="Marcin Kardas | Centrum Łukasiewicz" w:date="2020-07-24T17:30:00Z">
              <w:r w:rsidRPr="004B40E4" w:rsidDel="00B5288D">
                <w:rPr>
                  <w:rFonts w:eastAsia="Calibri" w:cstheme="minorHAnsi"/>
                  <w:sz w:val="18"/>
                  <w:szCs w:val="18"/>
                  <w:lang w:eastAsia="pl-PL" w:bidi="pl-PL"/>
                </w:rPr>
                <w:delText>instytuty badawcze</w:delText>
              </w:r>
            </w:del>
          </w:p>
        </w:tc>
        <w:tc>
          <w:tcPr>
            <w:tcW w:w="3544" w:type="dxa"/>
          </w:tcPr>
          <w:p w14:paraId="1A23EE8F" w14:textId="77777777" w:rsidR="004E27B1" w:rsidRPr="004B40E4" w:rsidRDefault="004E27B1" w:rsidP="004E27B1">
            <w:pPr>
              <w:rPr>
                <w:rFonts w:cstheme="minorHAnsi"/>
                <w:sz w:val="18"/>
                <w:szCs w:val="18"/>
              </w:rPr>
            </w:pPr>
            <w:r w:rsidRPr="004B40E4">
              <w:rPr>
                <w:rFonts w:cstheme="minorHAnsi"/>
                <w:sz w:val="18"/>
                <w:szCs w:val="18"/>
              </w:rPr>
              <w:t xml:space="preserve">Proponujemy termin organizacje badawcze gdyż </w:t>
            </w:r>
            <w:proofErr w:type="spellStart"/>
            <w:r w:rsidRPr="004B40E4">
              <w:rPr>
                <w:rFonts w:cstheme="minorHAnsi"/>
                <w:sz w:val="18"/>
                <w:szCs w:val="18"/>
              </w:rPr>
              <w:t>instytu</w:t>
            </w:r>
            <w:proofErr w:type="spellEnd"/>
            <w:r w:rsidRPr="004B40E4">
              <w:rPr>
                <w:rFonts w:cstheme="minorHAnsi"/>
                <w:sz w:val="18"/>
                <w:szCs w:val="18"/>
              </w:rPr>
              <w:t xml:space="preserve"> badawcze nie obejmują instytutów Sieci Łukasiewicz (w świetle definicji ustawowych) oraz instytutów PAN. Nie widzimy podstaw dlaczego instytuty Sieci Łukasiewicz i instytuty PAN miałyby zostać wyłączone z RPO.</w:t>
            </w:r>
          </w:p>
        </w:tc>
        <w:tc>
          <w:tcPr>
            <w:tcW w:w="3084" w:type="dxa"/>
            <w:vAlign w:val="center"/>
          </w:tcPr>
          <w:p w14:paraId="6F839A1F" w14:textId="76F028DA" w:rsidR="004E27B1" w:rsidRPr="004055BB" w:rsidRDefault="0094557B" w:rsidP="004E27B1">
            <w:pPr>
              <w:rPr>
                <w:rFonts w:cstheme="minorHAnsi"/>
                <w:b/>
                <w:sz w:val="16"/>
                <w:szCs w:val="16"/>
              </w:rPr>
            </w:pPr>
            <w:r w:rsidRPr="004055BB">
              <w:rPr>
                <w:rFonts w:cstheme="minorHAnsi"/>
                <w:b/>
                <w:sz w:val="16"/>
                <w:szCs w:val="16"/>
              </w:rPr>
              <w:t xml:space="preserve">Uwaga </w:t>
            </w:r>
            <w:r>
              <w:rPr>
                <w:rFonts w:cstheme="minorHAnsi"/>
                <w:b/>
                <w:sz w:val="16"/>
                <w:szCs w:val="16"/>
              </w:rPr>
              <w:t>nie</w:t>
            </w:r>
            <w:r w:rsidRPr="004055BB">
              <w:rPr>
                <w:rFonts w:cstheme="minorHAnsi"/>
                <w:b/>
                <w:sz w:val="16"/>
                <w:szCs w:val="16"/>
              </w:rPr>
              <w:t>uwzględniona</w:t>
            </w:r>
            <w:r>
              <w:rPr>
                <w:rFonts w:cstheme="minorHAnsi"/>
                <w:b/>
                <w:sz w:val="16"/>
                <w:szCs w:val="16"/>
              </w:rPr>
              <w:t>, definicja jednostki naukowej zostanie doprecyzowana.</w:t>
            </w:r>
          </w:p>
        </w:tc>
      </w:tr>
      <w:tr w:rsidR="004E27B1" w:rsidRPr="004055BB" w14:paraId="413B60D3" w14:textId="77777777" w:rsidTr="00C24048">
        <w:trPr>
          <w:gridAfter w:val="1"/>
          <w:wAfter w:w="10" w:type="dxa"/>
          <w:trHeight w:val="20"/>
        </w:trPr>
        <w:tc>
          <w:tcPr>
            <w:tcW w:w="461" w:type="dxa"/>
            <w:vAlign w:val="center"/>
          </w:tcPr>
          <w:p w14:paraId="2B9E46E5" w14:textId="77777777" w:rsidR="004E27B1" w:rsidRPr="004055BB" w:rsidRDefault="004E27B1" w:rsidP="004E27B1">
            <w:pPr>
              <w:rPr>
                <w:rFonts w:cstheme="minorHAnsi"/>
                <w:b/>
                <w:bCs/>
              </w:rPr>
            </w:pPr>
          </w:p>
        </w:tc>
        <w:tc>
          <w:tcPr>
            <w:tcW w:w="1377" w:type="dxa"/>
          </w:tcPr>
          <w:p w14:paraId="72127C55" w14:textId="0D513B4F"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4A38AB1C" w14:textId="77777777"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7B09301A"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2A875AF8" w14:textId="77777777" w:rsidR="004E27B1" w:rsidRPr="004B40E4" w:rsidRDefault="004E27B1" w:rsidP="004E27B1">
            <w:pPr>
              <w:rPr>
                <w:rFonts w:cstheme="minorHAnsi"/>
                <w:b/>
                <w:bCs/>
                <w:sz w:val="18"/>
                <w:szCs w:val="18"/>
              </w:rPr>
            </w:pPr>
            <w:r w:rsidRPr="004B40E4">
              <w:rPr>
                <w:rFonts w:cstheme="minorHAnsi"/>
                <w:b/>
                <w:bCs/>
                <w:sz w:val="18"/>
                <w:szCs w:val="18"/>
              </w:rPr>
              <w:t>2.1.1.1 Interwencje w ramach funduszy</w:t>
            </w:r>
          </w:p>
        </w:tc>
        <w:tc>
          <w:tcPr>
            <w:tcW w:w="2693" w:type="dxa"/>
          </w:tcPr>
          <w:p w14:paraId="25B9A9F2" w14:textId="77777777" w:rsidR="004E27B1" w:rsidRPr="004B40E4" w:rsidRDefault="004E27B1" w:rsidP="004E27B1">
            <w:pPr>
              <w:rPr>
                <w:rFonts w:cstheme="minorHAnsi"/>
                <w:sz w:val="18"/>
                <w:szCs w:val="18"/>
              </w:rPr>
            </w:pPr>
            <w:r w:rsidRPr="004B40E4">
              <w:rPr>
                <w:rFonts w:cstheme="minorHAnsi"/>
                <w:sz w:val="18"/>
                <w:szCs w:val="18"/>
              </w:rPr>
              <w:t>Dzięk</w:t>
            </w:r>
            <w:r w:rsidRPr="004B40E4">
              <w:rPr>
                <w:rFonts w:cstheme="minorHAnsi"/>
                <w:b/>
                <w:bCs/>
                <w:i/>
                <w:iCs/>
                <w:sz w:val="18"/>
                <w:szCs w:val="18"/>
              </w:rPr>
              <w:t>i nowoczesnej</w:t>
            </w:r>
            <w:r w:rsidRPr="004B40E4">
              <w:rPr>
                <w:rFonts w:cstheme="minorHAnsi"/>
                <w:sz w:val="18"/>
                <w:szCs w:val="18"/>
              </w:rPr>
              <w:t xml:space="preserve"> infrastrukturze B+R odpowiadającej potrzebom przedsiębiorców, </w:t>
            </w:r>
            <w:r w:rsidRPr="004B40E4">
              <w:rPr>
                <w:rFonts w:cstheme="minorHAnsi"/>
                <w:b/>
                <w:bCs/>
                <w:i/>
                <w:iCs/>
                <w:sz w:val="18"/>
                <w:szCs w:val="18"/>
              </w:rPr>
              <w:t>możliwe będzie realizowanie</w:t>
            </w:r>
            <w:r w:rsidRPr="004B40E4">
              <w:rPr>
                <w:rFonts w:cstheme="minorHAnsi"/>
                <w:sz w:val="18"/>
                <w:szCs w:val="18"/>
              </w:rPr>
              <w:t xml:space="preserve"> projektów badawczo-rozwojowych </w:t>
            </w:r>
          </w:p>
        </w:tc>
        <w:tc>
          <w:tcPr>
            <w:tcW w:w="3544" w:type="dxa"/>
          </w:tcPr>
          <w:p w14:paraId="5EB97830" w14:textId="77777777" w:rsidR="004E27B1" w:rsidRPr="004B40E4" w:rsidRDefault="004E27B1" w:rsidP="004E27B1">
            <w:pPr>
              <w:rPr>
                <w:rFonts w:cstheme="minorHAnsi"/>
                <w:sz w:val="18"/>
                <w:szCs w:val="18"/>
              </w:rPr>
            </w:pPr>
            <w:r w:rsidRPr="004B40E4">
              <w:rPr>
                <w:rFonts w:cstheme="minorHAnsi"/>
                <w:sz w:val="18"/>
                <w:szCs w:val="18"/>
              </w:rPr>
              <w:t xml:space="preserve">Proponuję: „unowocześnionej”. Trudno będzie spowodować to, by zużyta obecnie w 78,8% infrastruktura B+R stała się w pełni </w:t>
            </w:r>
            <w:proofErr w:type="spellStart"/>
            <w:r w:rsidRPr="004B40E4">
              <w:rPr>
                <w:rFonts w:cstheme="minorHAnsi"/>
                <w:sz w:val="18"/>
                <w:szCs w:val="18"/>
              </w:rPr>
              <w:t>nowoczesna.Teraz</w:t>
            </w:r>
            <w:proofErr w:type="spellEnd"/>
            <w:r w:rsidRPr="004B40E4">
              <w:rPr>
                <w:rFonts w:cstheme="minorHAnsi"/>
                <w:sz w:val="18"/>
                <w:szCs w:val="18"/>
              </w:rPr>
              <w:t xml:space="preserve"> też są realizowane. Może napisać: „możliwe będzie </w:t>
            </w:r>
            <w:proofErr w:type="spellStart"/>
            <w:r w:rsidRPr="004B40E4">
              <w:rPr>
                <w:rFonts w:cstheme="minorHAnsi"/>
                <w:sz w:val="18"/>
                <w:szCs w:val="18"/>
              </w:rPr>
              <w:t>sluteczniejsze</w:t>
            </w:r>
            <w:proofErr w:type="spellEnd"/>
            <w:r w:rsidRPr="004B40E4">
              <w:rPr>
                <w:rFonts w:cstheme="minorHAnsi"/>
                <w:sz w:val="18"/>
                <w:szCs w:val="18"/>
              </w:rPr>
              <w:t xml:space="preserve"> realizowanie”</w:t>
            </w:r>
          </w:p>
        </w:tc>
        <w:tc>
          <w:tcPr>
            <w:tcW w:w="3084" w:type="dxa"/>
            <w:vAlign w:val="center"/>
          </w:tcPr>
          <w:p w14:paraId="0C44AA06" w14:textId="24032A4F" w:rsidR="004E27B1" w:rsidRPr="004055BB" w:rsidRDefault="004625AC" w:rsidP="004E27B1">
            <w:pPr>
              <w:rPr>
                <w:rFonts w:cstheme="minorHAnsi"/>
                <w:b/>
                <w:sz w:val="16"/>
                <w:szCs w:val="16"/>
              </w:rPr>
            </w:pPr>
            <w:r w:rsidRPr="004625AC">
              <w:rPr>
                <w:rFonts w:cstheme="minorHAnsi"/>
                <w:b/>
                <w:sz w:val="16"/>
                <w:szCs w:val="16"/>
              </w:rPr>
              <w:t>Uwaga nieuwzględniona, infrastruktura powinna być nowoczesna.</w:t>
            </w:r>
          </w:p>
        </w:tc>
      </w:tr>
      <w:tr w:rsidR="004E27B1" w:rsidRPr="004055BB" w14:paraId="06FED276" w14:textId="77777777" w:rsidTr="00C24048">
        <w:trPr>
          <w:gridAfter w:val="1"/>
          <w:wAfter w:w="10" w:type="dxa"/>
          <w:trHeight w:val="20"/>
        </w:trPr>
        <w:tc>
          <w:tcPr>
            <w:tcW w:w="461" w:type="dxa"/>
            <w:vAlign w:val="center"/>
          </w:tcPr>
          <w:p w14:paraId="1DFE64C8" w14:textId="150F5E45" w:rsidR="004E27B1" w:rsidRPr="004055BB" w:rsidRDefault="004E27B1" w:rsidP="004E27B1">
            <w:pPr>
              <w:rPr>
                <w:rFonts w:cstheme="minorHAnsi"/>
                <w:b/>
                <w:bCs/>
              </w:rPr>
            </w:pPr>
            <w:r w:rsidRPr="004055BB">
              <w:rPr>
                <w:rFonts w:cstheme="minorHAnsi"/>
                <w:b/>
                <w:bCs/>
              </w:rPr>
              <w:lastRenderedPageBreak/>
              <w:t>2</w:t>
            </w:r>
            <w:r w:rsidR="003B30FB">
              <w:rPr>
                <w:rFonts w:cstheme="minorHAnsi"/>
                <w:b/>
                <w:bCs/>
              </w:rPr>
              <w:t>1</w:t>
            </w:r>
          </w:p>
        </w:tc>
        <w:tc>
          <w:tcPr>
            <w:tcW w:w="1377" w:type="dxa"/>
          </w:tcPr>
          <w:p w14:paraId="436D163C" w14:textId="0BF22C73"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4AFAE3DF" w14:textId="77777777"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1604C751"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505F3814" w14:textId="77777777" w:rsidR="004E27B1" w:rsidRPr="004B40E4" w:rsidRDefault="004E27B1" w:rsidP="004E27B1">
            <w:pPr>
              <w:rPr>
                <w:rFonts w:cstheme="minorHAnsi"/>
                <w:b/>
                <w:bCs/>
                <w:sz w:val="18"/>
                <w:szCs w:val="18"/>
              </w:rPr>
            </w:pPr>
            <w:r w:rsidRPr="004B40E4">
              <w:rPr>
                <w:rFonts w:cstheme="minorHAnsi"/>
                <w:b/>
                <w:bCs/>
                <w:sz w:val="18"/>
                <w:szCs w:val="18"/>
              </w:rPr>
              <w:t>2.1.1.1 Interwencje w ramach funduszy</w:t>
            </w:r>
          </w:p>
        </w:tc>
        <w:tc>
          <w:tcPr>
            <w:tcW w:w="2693" w:type="dxa"/>
          </w:tcPr>
          <w:p w14:paraId="6FF7464F" w14:textId="77777777" w:rsidR="004E27B1" w:rsidRPr="004B40E4" w:rsidRDefault="004E27B1" w:rsidP="004E27B1">
            <w:pPr>
              <w:rPr>
                <w:rFonts w:cstheme="minorHAnsi"/>
                <w:sz w:val="18"/>
                <w:szCs w:val="18"/>
              </w:rPr>
            </w:pPr>
            <w:r w:rsidRPr="004B40E4">
              <w:rPr>
                <w:rFonts w:cstheme="minorHAnsi"/>
                <w:sz w:val="18"/>
                <w:szCs w:val="18"/>
              </w:rPr>
              <w:t>W ramach wsparcia infrastruktury badawczo-rozwojowej</w:t>
            </w:r>
            <w:r w:rsidRPr="004B40E4">
              <w:rPr>
                <w:rFonts w:cstheme="minorHAnsi"/>
                <w:i/>
                <w:iCs/>
                <w:sz w:val="18"/>
                <w:szCs w:val="18"/>
              </w:rPr>
              <w:t xml:space="preserve"> organizacji badawczych </w:t>
            </w:r>
            <w:r w:rsidRPr="004B40E4">
              <w:rPr>
                <w:rFonts w:cstheme="minorHAnsi"/>
                <w:sz w:val="18"/>
                <w:szCs w:val="18"/>
              </w:rPr>
              <w:t xml:space="preserve">przewiduje się wsparcie w zakresie budowania kompetencji dot. komercjalizacji. </w:t>
            </w:r>
          </w:p>
        </w:tc>
        <w:tc>
          <w:tcPr>
            <w:tcW w:w="3544" w:type="dxa"/>
          </w:tcPr>
          <w:p w14:paraId="7C5125E1" w14:textId="77777777" w:rsidR="004E27B1" w:rsidRPr="004B40E4" w:rsidRDefault="004E27B1" w:rsidP="004E27B1">
            <w:pPr>
              <w:rPr>
                <w:rFonts w:cstheme="minorHAnsi"/>
                <w:sz w:val="18"/>
                <w:szCs w:val="18"/>
              </w:rPr>
            </w:pPr>
            <w:proofErr w:type="spellStart"/>
            <w:r w:rsidRPr="004B40E4">
              <w:rPr>
                <w:rFonts w:cstheme="minorHAnsi"/>
                <w:sz w:val="18"/>
                <w:szCs w:val="18"/>
              </w:rPr>
              <w:t>usunięte:jednostek</w:t>
            </w:r>
            <w:proofErr w:type="spellEnd"/>
            <w:r w:rsidRPr="004B40E4">
              <w:rPr>
                <w:rFonts w:cstheme="minorHAnsi"/>
                <w:sz w:val="18"/>
                <w:szCs w:val="18"/>
              </w:rPr>
              <w:t xml:space="preserve"> naukowych</w:t>
            </w:r>
          </w:p>
        </w:tc>
        <w:tc>
          <w:tcPr>
            <w:tcW w:w="3084" w:type="dxa"/>
            <w:vAlign w:val="center"/>
          </w:tcPr>
          <w:p w14:paraId="50271934" w14:textId="765C28FB" w:rsidR="004E27B1" w:rsidRPr="004055BB" w:rsidRDefault="00E64145" w:rsidP="004E27B1">
            <w:pPr>
              <w:rPr>
                <w:rFonts w:cstheme="minorHAnsi"/>
                <w:b/>
                <w:sz w:val="16"/>
                <w:szCs w:val="16"/>
              </w:rPr>
            </w:pPr>
            <w:r w:rsidRPr="004055BB">
              <w:rPr>
                <w:rFonts w:cstheme="minorHAnsi"/>
                <w:b/>
                <w:sz w:val="16"/>
                <w:szCs w:val="16"/>
              </w:rPr>
              <w:t xml:space="preserve">Uwaga </w:t>
            </w:r>
            <w:r>
              <w:rPr>
                <w:rFonts w:cstheme="minorHAnsi"/>
                <w:b/>
                <w:sz w:val="16"/>
                <w:szCs w:val="16"/>
              </w:rPr>
              <w:t>nie</w:t>
            </w:r>
            <w:r w:rsidRPr="004055BB">
              <w:rPr>
                <w:rFonts w:cstheme="minorHAnsi"/>
                <w:b/>
                <w:sz w:val="16"/>
                <w:szCs w:val="16"/>
              </w:rPr>
              <w:t>uwzględniona</w:t>
            </w:r>
            <w:r>
              <w:rPr>
                <w:rFonts w:cstheme="minorHAnsi"/>
                <w:b/>
                <w:sz w:val="16"/>
                <w:szCs w:val="16"/>
              </w:rPr>
              <w:t>, definicja jednostki naukowej zostanie doprecyzowana.</w:t>
            </w:r>
          </w:p>
        </w:tc>
      </w:tr>
      <w:tr w:rsidR="004E27B1" w:rsidRPr="004055BB" w14:paraId="78C5B239" w14:textId="77777777" w:rsidTr="00C24048">
        <w:trPr>
          <w:gridAfter w:val="1"/>
          <w:wAfter w:w="10" w:type="dxa"/>
          <w:trHeight w:val="20"/>
        </w:trPr>
        <w:tc>
          <w:tcPr>
            <w:tcW w:w="461" w:type="dxa"/>
            <w:vAlign w:val="center"/>
          </w:tcPr>
          <w:p w14:paraId="78DCA1ED" w14:textId="650AECC8" w:rsidR="004E27B1" w:rsidRPr="004055BB" w:rsidRDefault="004E27B1" w:rsidP="004E27B1">
            <w:pPr>
              <w:rPr>
                <w:rFonts w:cstheme="minorHAnsi"/>
                <w:b/>
                <w:bCs/>
              </w:rPr>
            </w:pPr>
            <w:r w:rsidRPr="004055BB">
              <w:rPr>
                <w:rFonts w:cstheme="minorHAnsi"/>
                <w:b/>
                <w:bCs/>
              </w:rPr>
              <w:t>2</w:t>
            </w:r>
            <w:r w:rsidR="003B30FB">
              <w:rPr>
                <w:rFonts w:cstheme="minorHAnsi"/>
                <w:b/>
                <w:bCs/>
              </w:rPr>
              <w:t>2</w:t>
            </w:r>
          </w:p>
        </w:tc>
        <w:tc>
          <w:tcPr>
            <w:tcW w:w="1377" w:type="dxa"/>
          </w:tcPr>
          <w:p w14:paraId="433CEF9E" w14:textId="6963D661"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13C1573E" w14:textId="77777777"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7B3CAD00"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61C5E424" w14:textId="77777777" w:rsidR="004E27B1" w:rsidRPr="004B40E4" w:rsidRDefault="004E27B1" w:rsidP="004E27B1">
            <w:pPr>
              <w:rPr>
                <w:rFonts w:cstheme="minorHAnsi"/>
                <w:b/>
                <w:bCs/>
                <w:sz w:val="18"/>
                <w:szCs w:val="18"/>
              </w:rPr>
            </w:pPr>
            <w:r w:rsidRPr="004B40E4">
              <w:rPr>
                <w:rFonts w:cstheme="minorHAnsi"/>
                <w:b/>
                <w:bCs/>
                <w:sz w:val="18"/>
                <w:szCs w:val="18"/>
              </w:rPr>
              <w:t>2.1.1.1 Interwencje w ramach funduszy</w:t>
            </w:r>
          </w:p>
        </w:tc>
        <w:tc>
          <w:tcPr>
            <w:tcW w:w="2693" w:type="dxa"/>
          </w:tcPr>
          <w:p w14:paraId="7FCE1EC1" w14:textId="77777777" w:rsidR="004E27B1" w:rsidRPr="004B40E4" w:rsidRDefault="004E27B1" w:rsidP="004E27B1">
            <w:pPr>
              <w:rPr>
                <w:rFonts w:cstheme="minorHAnsi"/>
                <w:sz w:val="18"/>
                <w:szCs w:val="18"/>
              </w:rPr>
            </w:pPr>
            <w:r w:rsidRPr="004B40E4">
              <w:rPr>
                <w:rFonts w:cstheme="minorHAnsi"/>
                <w:sz w:val="18"/>
                <w:szCs w:val="18"/>
              </w:rPr>
              <w:t>Realizowane będą także projekty przedsiębiorstw polegające na rozwoju technologii (opracowanej przez przedsiębiorcę lub nabytej), która nie została jeszcze wykorzystana w działalności gospodarczej.</w:t>
            </w:r>
          </w:p>
        </w:tc>
        <w:tc>
          <w:tcPr>
            <w:tcW w:w="3544" w:type="dxa"/>
          </w:tcPr>
          <w:p w14:paraId="217EBE9D" w14:textId="6CCCD915" w:rsidR="004E27B1" w:rsidRPr="004B40E4" w:rsidRDefault="004E27B1" w:rsidP="004E27B1">
            <w:pPr>
              <w:rPr>
                <w:rFonts w:cstheme="minorHAnsi"/>
                <w:sz w:val="18"/>
                <w:szCs w:val="18"/>
              </w:rPr>
            </w:pPr>
            <w:r w:rsidRPr="004B40E4">
              <w:rPr>
                <w:rFonts w:cstheme="minorHAnsi"/>
                <w:sz w:val="18"/>
                <w:szCs w:val="18"/>
              </w:rPr>
              <w:t xml:space="preserve">Prosimy o doprecyzowanie czy chodzi o skalę świata, Europy, kraju czy regionu? Obecny wymiar </w:t>
            </w:r>
            <w:r w:rsidR="00F13BE0" w:rsidRPr="004B40E4">
              <w:rPr>
                <w:rFonts w:cstheme="minorHAnsi"/>
                <w:sz w:val="18"/>
                <w:szCs w:val="18"/>
              </w:rPr>
              <w:t>sugeruje</w:t>
            </w:r>
            <w:r w:rsidRPr="004B40E4">
              <w:rPr>
                <w:rFonts w:cstheme="minorHAnsi"/>
                <w:sz w:val="18"/>
                <w:szCs w:val="18"/>
              </w:rPr>
              <w:t xml:space="preserve"> wymiar globalny.</w:t>
            </w:r>
          </w:p>
        </w:tc>
        <w:tc>
          <w:tcPr>
            <w:tcW w:w="3084" w:type="dxa"/>
            <w:vAlign w:val="center"/>
          </w:tcPr>
          <w:p w14:paraId="1663411D" w14:textId="121EA5E0" w:rsidR="00243798" w:rsidRPr="004055BB" w:rsidRDefault="00F13BE0" w:rsidP="00F13BE0">
            <w:pPr>
              <w:rPr>
                <w:rFonts w:cstheme="minorHAnsi"/>
                <w:b/>
                <w:sz w:val="16"/>
                <w:szCs w:val="16"/>
              </w:rPr>
            </w:pPr>
            <w:r>
              <w:rPr>
                <w:rFonts w:cstheme="minorHAnsi"/>
                <w:b/>
                <w:sz w:val="16"/>
                <w:szCs w:val="16"/>
              </w:rPr>
              <w:t xml:space="preserve">Zapis nie jest zawężający, należy go czytać łącznie z poprzednimi zdaniami w akapicie. Oznacza ono, że dopuszczamy możliwość wsparcia innowacji przełomowych. </w:t>
            </w:r>
            <w:r w:rsidR="00243798" w:rsidRPr="004055BB">
              <w:rPr>
                <w:rFonts w:cstheme="minorHAnsi"/>
                <w:b/>
                <w:sz w:val="16"/>
                <w:szCs w:val="16"/>
              </w:rPr>
              <w:t>Szczegóły zostaną uregulowane na poziomie SZOOP/Regulaminów konkursów.</w:t>
            </w:r>
          </w:p>
        </w:tc>
      </w:tr>
      <w:tr w:rsidR="004E27B1" w:rsidRPr="004055BB" w14:paraId="3D73A807" w14:textId="77777777" w:rsidTr="00C24048">
        <w:trPr>
          <w:gridAfter w:val="1"/>
          <w:wAfter w:w="10" w:type="dxa"/>
          <w:trHeight w:val="20"/>
        </w:trPr>
        <w:tc>
          <w:tcPr>
            <w:tcW w:w="461" w:type="dxa"/>
            <w:vAlign w:val="center"/>
          </w:tcPr>
          <w:p w14:paraId="535339DB" w14:textId="489D13B4" w:rsidR="004E27B1" w:rsidRPr="004055BB" w:rsidRDefault="003B30FB" w:rsidP="004E27B1">
            <w:pPr>
              <w:rPr>
                <w:rFonts w:cstheme="minorHAnsi"/>
                <w:b/>
                <w:bCs/>
              </w:rPr>
            </w:pPr>
            <w:r w:rsidRPr="004055BB">
              <w:rPr>
                <w:rFonts w:cstheme="minorHAnsi"/>
                <w:b/>
                <w:bCs/>
              </w:rPr>
              <w:t>2</w:t>
            </w:r>
            <w:r>
              <w:rPr>
                <w:rFonts w:cstheme="minorHAnsi"/>
                <w:b/>
                <w:bCs/>
              </w:rPr>
              <w:t>3</w:t>
            </w:r>
          </w:p>
        </w:tc>
        <w:tc>
          <w:tcPr>
            <w:tcW w:w="1377" w:type="dxa"/>
          </w:tcPr>
          <w:p w14:paraId="3ADF57DB" w14:textId="26ECE1B6"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253A4979" w14:textId="77777777"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4821636D" w14:textId="77777777"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43F0167A" w14:textId="77777777" w:rsidR="004E27B1" w:rsidRPr="004B40E4" w:rsidRDefault="004E27B1" w:rsidP="004E27B1">
            <w:pPr>
              <w:rPr>
                <w:rFonts w:cstheme="minorHAnsi"/>
                <w:b/>
                <w:bCs/>
                <w:sz w:val="18"/>
                <w:szCs w:val="18"/>
              </w:rPr>
            </w:pPr>
            <w:r w:rsidRPr="004B40E4">
              <w:rPr>
                <w:rFonts w:cstheme="minorHAnsi"/>
                <w:b/>
                <w:bCs/>
                <w:sz w:val="18"/>
                <w:szCs w:val="18"/>
              </w:rPr>
              <w:t xml:space="preserve">Główne grupy docelowe </w:t>
            </w:r>
          </w:p>
        </w:tc>
        <w:tc>
          <w:tcPr>
            <w:tcW w:w="2693" w:type="dxa"/>
          </w:tcPr>
          <w:p w14:paraId="6C9B23E7" w14:textId="77777777" w:rsidR="004E27B1" w:rsidRPr="004B40E4" w:rsidRDefault="004E27B1" w:rsidP="004E27B1">
            <w:pPr>
              <w:pBdr>
                <w:top w:val="single" w:sz="4" w:space="1" w:color="auto"/>
                <w:left w:val="single" w:sz="4" w:space="4" w:color="auto"/>
                <w:bottom w:val="single" w:sz="4" w:space="1" w:color="auto"/>
                <w:right w:val="single" w:sz="4" w:space="4" w:color="auto"/>
              </w:pBdr>
              <w:spacing w:line="276" w:lineRule="auto"/>
              <w:rPr>
                <w:rFonts w:cstheme="minorHAnsi"/>
                <w:noProof/>
                <w:sz w:val="18"/>
                <w:szCs w:val="18"/>
              </w:rPr>
            </w:pPr>
            <w:r w:rsidRPr="004B40E4">
              <w:rPr>
                <w:rFonts w:cstheme="minorHAnsi"/>
                <w:noProof/>
                <w:sz w:val="18"/>
                <w:szCs w:val="18"/>
              </w:rPr>
              <w:t xml:space="preserve">- przedsiębiorstwa,   </w:t>
            </w:r>
          </w:p>
          <w:p w14:paraId="16BD501A" w14:textId="2D447D61" w:rsidR="004E27B1" w:rsidRPr="004B40E4" w:rsidRDefault="004E27B1" w:rsidP="004E27B1">
            <w:pPr>
              <w:pBdr>
                <w:top w:val="single" w:sz="4" w:space="1" w:color="auto"/>
                <w:left w:val="single" w:sz="4" w:space="4" w:color="auto"/>
                <w:bottom w:val="single" w:sz="4" w:space="1" w:color="auto"/>
                <w:right w:val="single" w:sz="4" w:space="4" w:color="auto"/>
              </w:pBdr>
              <w:spacing w:line="276" w:lineRule="auto"/>
              <w:rPr>
                <w:rFonts w:cstheme="minorHAnsi"/>
                <w:noProof/>
                <w:sz w:val="18"/>
                <w:szCs w:val="18"/>
              </w:rPr>
            </w:pPr>
            <w:r w:rsidRPr="004B40E4">
              <w:rPr>
                <w:rFonts w:cstheme="minorHAnsi"/>
                <w:noProof/>
                <w:sz w:val="18"/>
                <w:szCs w:val="18"/>
              </w:rPr>
              <w:t>-organizacje badawcze,</w:t>
            </w:r>
          </w:p>
          <w:p w14:paraId="77B6C098" w14:textId="77777777" w:rsidR="004E27B1" w:rsidRPr="004B40E4" w:rsidRDefault="004E27B1" w:rsidP="004E27B1">
            <w:pPr>
              <w:rPr>
                <w:rFonts w:cstheme="minorHAnsi"/>
                <w:sz w:val="18"/>
                <w:szCs w:val="18"/>
              </w:rPr>
            </w:pPr>
            <w:r w:rsidRPr="004B40E4">
              <w:rPr>
                <w:rFonts w:cstheme="minorHAnsi"/>
                <w:noProof/>
                <w:sz w:val="18"/>
                <w:szCs w:val="18"/>
              </w:rPr>
              <w:t>- Samorząd Województwa Mazowieckiego</w:t>
            </w:r>
          </w:p>
        </w:tc>
        <w:tc>
          <w:tcPr>
            <w:tcW w:w="3544" w:type="dxa"/>
          </w:tcPr>
          <w:p w14:paraId="39078E8A" w14:textId="4316ED50" w:rsidR="004E27B1" w:rsidRPr="004B40E4" w:rsidRDefault="004E27B1" w:rsidP="004E27B1">
            <w:pPr>
              <w:rPr>
                <w:rFonts w:cstheme="minorHAnsi"/>
                <w:sz w:val="18"/>
                <w:szCs w:val="18"/>
              </w:rPr>
            </w:pPr>
            <w:r w:rsidRPr="004B40E4">
              <w:rPr>
                <w:rFonts w:cstheme="minorHAnsi"/>
                <w:sz w:val="18"/>
                <w:szCs w:val="18"/>
              </w:rPr>
              <w:t>usunięte: jednostek naukowych</w:t>
            </w:r>
          </w:p>
        </w:tc>
        <w:tc>
          <w:tcPr>
            <w:tcW w:w="3084" w:type="dxa"/>
            <w:vAlign w:val="center"/>
          </w:tcPr>
          <w:p w14:paraId="71F41FC4" w14:textId="4D09B73B" w:rsidR="004E27B1" w:rsidRPr="004055BB" w:rsidRDefault="007E1C86" w:rsidP="004E27B1">
            <w:pPr>
              <w:rPr>
                <w:rFonts w:cstheme="minorHAnsi"/>
                <w:b/>
                <w:sz w:val="16"/>
                <w:szCs w:val="16"/>
              </w:rPr>
            </w:pPr>
            <w:r w:rsidRPr="004055BB">
              <w:rPr>
                <w:rFonts w:cstheme="minorHAnsi"/>
                <w:b/>
                <w:sz w:val="16"/>
                <w:szCs w:val="16"/>
              </w:rPr>
              <w:t xml:space="preserve">Uwaga </w:t>
            </w:r>
            <w:r>
              <w:rPr>
                <w:rFonts w:cstheme="minorHAnsi"/>
                <w:b/>
                <w:sz w:val="16"/>
                <w:szCs w:val="16"/>
              </w:rPr>
              <w:t>nie</w:t>
            </w:r>
            <w:r w:rsidRPr="004055BB">
              <w:rPr>
                <w:rFonts w:cstheme="minorHAnsi"/>
                <w:b/>
                <w:sz w:val="16"/>
                <w:szCs w:val="16"/>
              </w:rPr>
              <w:t>uwzględniona</w:t>
            </w:r>
            <w:r>
              <w:rPr>
                <w:rFonts w:cstheme="minorHAnsi"/>
                <w:b/>
                <w:sz w:val="16"/>
                <w:szCs w:val="16"/>
              </w:rPr>
              <w:t>, definicja jednostki naukowej zostanie doprecyzowana.</w:t>
            </w:r>
          </w:p>
        </w:tc>
      </w:tr>
      <w:tr w:rsidR="004E27B1" w:rsidRPr="004055BB" w14:paraId="0F7DB902" w14:textId="77777777" w:rsidTr="00C24048">
        <w:trPr>
          <w:gridAfter w:val="1"/>
          <w:wAfter w:w="10" w:type="dxa"/>
          <w:trHeight w:val="20"/>
        </w:trPr>
        <w:tc>
          <w:tcPr>
            <w:tcW w:w="461" w:type="dxa"/>
            <w:vAlign w:val="center"/>
          </w:tcPr>
          <w:p w14:paraId="1901D7E8" w14:textId="5709C60E" w:rsidR="004E27B1" w:rsidRPr="004055BB" w:rsidRDefault="004E27B1" w:rsidP="004E27B1">
            <w:pPr>
              <w:rPr>
                <w:rFonts w:cstheme="minorHAnsi"/>
                <w:b/>
                <w:bCs/>
              </w:rPr>
            </w:pPr>
            <w:r w:rsidRPr="004055BB">
              <w:rPr>
                <w:rFonts w:cstheme="minorHAnsi"/>
                <w:b/>
                <w:bCs/>
              </w:rPr>
              <w:t>2</w:t>
            </w:r>
            <w:r w:rsidR="003B30FB">
              <w:rPr>
                <w:rFonts w:cstheme="minorHAnsi"/>
                <w:b/>
                <w:bCs/>
              </w:rPr>
              <w:t>4</w:t>
            </w:r>
          </w:p>
        </w:tc>
        <w:tc>
          <w:tcPr>
            <w:tcW w:w="1377" w:type="dxa"/>
          </w:tcPr>
          <w:p w14:paraId="76C49E11" w14:textId="3A28A656"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6FF0FA9E" w14:textId="7143114B"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0ACB76C3" w14:textId="2B6C1852"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3A97D7F4" w14:textId="77777777" w:rsidR="004E27B1" w:rsidRPr="004B40E4" w:rsidRDefault="004E27B1" w:rsidP="004E27B1">
            <w:pPr>
              <w:rPr>
                <w:rFonts w:cstheme="minorHAnsi"/>
                <w:sz w:val="18"/>
                <w:szCs w:val="18"/>
              </w:rPr>
            </w:pPr>
            <w:r w:rsidRPr="004B40E4">
              <w:rPr>
                <w:rFonts w:cstheme="minorHAnsi"/>
                <w:sz w:val="18"/>
                <w:szCs w:val="18"/>
              </w:rPr>
              <w:t> </w:t>
            </w:r>
          </w:p>
        </w:tc>
        <w:tc>
          <w:tcPr>
            <w:tcW w:w="2693" w:type="dxa"/>
          </w:tcPr>
          <w:p w14:paraId="6E447F8F" w14:textId="77777777" w:rsidR="004E27B1" w:rsidRPr="004B40E4" w:rsidRDefault="004E27B1" w:rsidP="004E27B1">
            <w:pPr>
              <w:pBdr>
                <w:top w:val="single" w:sz="4" w:space="1" w:color="auto"/>
                <w:left w:val="single" w:sz="4" w:space="4" w:color="auto"/>
                <w:bottom w:val="single" w:sz="4" w:space="1" w:color="auto"/>
                <w:right w:val="single" w:sz="4" w:space="4" w:color="auto"/>
              </w:pBdr>
              <w:spacing w:line="276" w:lineRule="auto"/>
              <w:rPr>
                <w:rFonts w:eastAsia="Times New Roman" w:cstheme="minorHAnsi"/>
                <w:noProof/>
                <w:sz w:val="18"/>
                <w:szCs w:val="18"/>
              </w:rPr>
            </w:pPr>
            <w:r w:rsidRPr="004B40E4">
              <w:rPr>
                <w:rFonts w:cstheme="minorHAnsi"/>
                <w:sz w:val="18"/>
                <w:szCs w:val="18"/>
              </w:rPr>
              <w:t> </w:t>
            </w:r>
            <w:r w:rsidRPr="004B40E4">
              <w:rPr>
                <w:rFonts w:eastAsia="Times New Roman" w:cstheme="minorHAnsi"/>
                <w:noProof/>
                <w:sz w:val="18"/>
                <w:szCs w:val="18"/>
              </w:rPr>
              <w:t xml:space="preserve">Mazowsze znajduje się w czołówce krajowej pod względem wartości wskaźników dotyczących potencjału sfery B+R. O dużym potencjale województwa mazowieckiego decyduje lokalizacja </w:t>
            </w:r>
            <w:del w:id="5" w:author="Marcin Kardas | Centrum Łukasiewicz" w:date="2020-07-24T17:45:00Z">
              <w:r w:rsidRPr="004B40E4" w:rsidDel="00255C5F">
                <w:rPr>
                  <w:rFonts w:eastAsia="Times New Roman" w:cstheme="minorHAnsi"/>
                  <w:noProof/>
                  <w:sz w:val="18"/>
                  <w:szCs w:val="18"/>
                </w:rPr>
                <w:delText>instytucji naukowych</w:delText>
              </w:r>
            </w:del>
            <w:ins w:id="6" w:author="Marcin Kardas | Centrum Łukasiewicz" w:date="2020-07-24T17:45:00Z">
              <w:r w:rsidRPr="004B40E4">
                <w:rPr>
                  <w:rFonts w:eastAsia="Times New Roman" w:cstheme="minorHAnsi"/>
                  <w:noProof/>
                  <w:sz w:val="18"/>
                  <w:szCs w:val="18"/>
                </w:rPr>
                <w:t>organizacji badawczych</w:t>
              </w:r>
            </w:ins>
            <w:r w:rsidRPr="004B40E4">
              <w:rPr>
                <w:rFonts w:eastAsia="Times New Roman" w:cstheme="minorHAnsi"/>
                <w:noProof/>
                <w:sz w:val="18"/>
                <w:szCs w:val="18"/>
              </w:rPr>
              <w:t xml:space="preserve"> w regionie Warszawskim stołecznym. W dużej mierze (liczbowo i jakościowo) stanowią o potencjale naukowym kraju, z uwagi na to, potrzeby dotyczące zapewnienia odpowiednich warunków do prowadzenia działalności badawczo–rozwojowej są dużo większe niż w </w:t>
            </w:r>
            <w:r w:rsidRPr="004B40E4">
              <w:rPr>
                <w:rFonts w:eastAsia="Times New Roman" w:cstheme="minorHAnsi"/>
                <w:noProof/>
                <w:sz w:val="18"/>
                <w:szCs w:val="18"/>
              </w:rPr>
              <w:lastRenderedPageBreak/>
              <w:t>pozostałych regionach Polski. Problemem nadal pozostaje stopień wyeksploatowania infrastruktury badawczo-rozwojowej.</w:t>
            </w:r>
            <w:r w:rsidRPr="004B40E4">
              <w:rPr>
                <w:rFonts w:cstheme="minorHAnsi"/>
                <w:sz w:val="18"/>
                <w:szCs w:val="18"/>
              </w:rPr>
              <w:t xml:space="preserve"> Wsparcie infrastruktury B+R </w:t>
            </w:r>
            <w:del w:id="7" w:author="Marcin Kardas | Centrum Łukasiewicz" w:date="2020-07-24T17:45:00Z">
              <w:r w:rsidRPr="004B40E4" w:rsidDel="00255C5F">
                <w:rPr>
                  <w:rFonts w:cstheme="minorHAnsi"/>
                  <w:sz w:val="18"/>
                  <w:szCs w:val="18"/>
                </w:rPr>
                <w:delText>jednostek naukowych</w:delText>
              </w:r>
            </w:del>
            <w:ins w:id="8" w:author="Marcin Kardas | Centrum Łukasiewicz" w:date="2020-07-24T17:45:00Z">
              <w:r w:rsidRPr="004B40E4">
                <w:rPr>
                  <w:rFonts w:cstheme="minorHAnsi"/>
                  <w:sz w:val="18"/>
                  <w:szCs w:val="18"/>
                </w:rPr>
                <w:t>organizacji badawczych</w:t>
              </w:r>
            </w:ins>
            <w:ins w:id="9" w:author="Marcin Kardas | Centrum Łukasiewicz" w:date="2020-07-24T17:46:00Z">
              <w:r w:rsidRPr="004B40E4">
                <w:rPr>
                  <w:rFonts w:cstheme="minorHAnsi"/>
                  <w:sz w:val="18"/>
                  <w:szCs w:val="18"/>
                </w:rPr>
                <w:t>, zwłaszcza infrastruktury technologicznej,</w:t>
              </w:r>
            </w:ins>
            <w:r w:rsidRPr="004B40E4">
              <w:rPr>
                <w:rFonts w:cstheme="minorHAnsi"/>
                <w:sz w:val="18"/>
                <w:szCs w:val="18"/>
              </w:rPr>
              <w:t xml:space="preserve"> doprowadzi do </w:t>
            </w:r>
            <w:r w:rsidRPr="004B40E4">
              <w:rPr>
                <w:rFonts w:eastAsia="Times New Roman" w:cstheme="minorHAnsi"/>
                <w:noProof/>
                <w:sz w:val="18"/>
                <w:szCs w:val="18"/>
              </w:rPr>
              <w:t xml:space="preserve">szerszego zakresu i zwiększonej intensywności współpracy </w:t>
            </w:r>
            <w:ins w:id="10" w:author="Marcin Kardas | Centrum Łukasiewicz" w:date="2020-07-24T17:46:00Z">
              <w:r w:rsidRPr="004B40E4">
                <w:rPr>
                  <w:rFonts w:eastAsia="Times New Roman" w:cstheme="minorHAnsi"/>
                  <w:noProof/>
                  <w:sz w:val="18"/>
                  <w:szCs w:val="18"/>
                </w:rPr>
                <w:t>organizacji badawczych</w:t>
              </w:r>
            </w:ins>
            <w:del w:id="11" w:author="Marcin Kardas | Centrum Łukasiewicz" w:date="2020-07-24T17:46:00Z">
              <w:r w:rsidRPr="004B40E4" w:rsidDel="00255C5F">
                <w:rPr>
                  <w:rFonts w:eastAsia="Times New Roman" w:cstheme="minorHAnsi"/>
                  <w:noProof/>
                  <w:sz w:val="18"/>
                  <w:szCs w:val="18"/>
                </w:rPr>
                <w:delText xml:space="preserve">instytucji naukowych </w:delText>
              </w:r>
            </w:del>
            <w:ins w:id="12" w:author="Marcin Kardas | Centrum Łukasiewicz" w:date="2020-07-24T17:46:00Z">
              <w:r w:rsidRPr="004B40E4">
                <w:rPr>
                  <w:rFonts w:eastAsia="Times New Roman" w:cstheme="minorHAnsi"/>
                  <w:noProof/>
                  <w:sz w:val="18"/>
                  <w:szCs w:val="18"/>
                </w:rPr>
                <w:t xml:space="preserve"> </w:t>
              </w:r>
            </w:ins>
            <w:r w:rsidRPr="004B40E4">
              <w:rPr>
                <w:rFonts w:eastAsia="Times New Roman" w:cstheme="minorHAnsi"/>
                <w:noProof/>
                <w:sz w:val="18"/>
                <w:szCs w:val="18"/>
              </w:rPr>
              <w:t>z podmiotami regionalnej gospodarki oraz z innymi ośrodkami naukowymi w kraju i za granicą.</w:t>
            </w:r>
          </w:p>
          <w:p w14:paraId="54DE7B92" w14:textId="77777777" w:rsidR="004E27B1" w:rsidRPr="004B40E4" w:rsidRDefault="004E27B1" w:rsidP="004E27B1">
            <w:pPr>
              <w:rPr>
                <w:rFonts w:cstheme="minorHAnsi"/>
                <w:sz w:val="18"/>
                <w:szCs w:val="18"/>
              </w:rPr>
            </w:pPr>
          </w:p>
        </w:tc>
        <w:tc>
          <w:tcPr>
            <w:tcW w:w="3544" w:type="dxa"/>
          </w:tcPr>
          <w:p w14:paraId="76377C28" w14:textId="77777777" w:rsidR="004E27B1" w:rsidRPr="004B40E4" w:rsidRDefault="004E27B1" w:rsidP="004E27B1">
            <w:pPr>
              <w:rPr>
                <w:rFonts w:cstheme="minorHAnsi"/>
                <w:sz w:val="18"/>
                <w:szCs w:val="18"/>
              </w:rPr>
            </w:pPr>
            <w:r w:rsidRPr="004B40E4">
              <w:rPr>
                <w:rFonts w:cstheme="minorHAnsi"/>
                <w:sz w:val="18"/>
                <w:szCs w:val="18"/>
              </w:rPr>
              <w:lastRenderedPageBreak/>
              <w:t> </w:t>
            </w:r>
          </w:p>
        </w:tc>
        <w:tc>
          <w:tcPr>
            <w:tcW w:w="3084" w:type="dxa"/>
            <w:vAlign w:val="center"/>
          </w:tcPr>
          <w:p w14:paraId="783DF3A0" w14:textId="08C74048" w:rsidR="004E27B1" w:rsidRPr="004055BB" w:rsidRDefault="004E27B1" w:rsidP="004E27B1">
            <w:pPr>
              <w:rPr>
                <w:rFonts w:cstheme="minorHAnsi"/>
                <w:b/>
                <w:sz w:val="16"/>
                <w:szCs w:val="16"/>
              </w:rPr>
            </w:pPr>
            <w:r w:rsidRPr="004055BB">
              <w:rPr>
                <w:rFonts w:cstheme="minorHAnsi"/>
                <w:b/>
                <w:sz w:val="16"/>
                <w:szCs w:val="16"/>
              </w:rPr>
              <w:t>Uwaga dotycząca zmiany</w:t>
            </w:r>
            <w:r w:rsidR="00914FAE">
              <w:rPr>
                <w:rFonts w:cstheme="minorHAnsi"/>
                <w:b/>
                <w:sz w:val="16"/>
                <w:szCs w:val="16"/>
              </w:rPr>
              <w:t xml:space="preserve"> pojęcia</w:t>
            </w:r>
            <w:r w:rsidRPr="004055BB">
              <w:rPr>
                <w:rFonts w:cstheme="minorHAnsi"/>
                <w:b/>
                <w:sz w:val="16"/>
                <w:szCs w:val="16"/>
              </w:rPr>
              <w:t xml:space="preserve"> na „organizacji badawczych” </w:t>
            </w:r>
            <w:r w:rsidR="009102E5">
              <w:rPr>
                <w:rFonts w:cstheme="minorHAnsi"/>
                <w:b/>
                <w:sz w:val="16"/>
                <w:szCs w:val="16"/>
              </w:rPr>
              <w:t xml:space="preserve">nie </w:t>
            </w:r>
            <w:r w:rsidRPr="004055BB">
              <w:rPr>
                <w:rFonts w:cstheme="minorHAnsi"/>
                <w:b/>
                <w:sz w:val="16"/>
                <w:szCs w:val="16"/>
              </w:rPr>
              <w:t>została uwzględniona</w:t>
            </w:r>
            <w:r w:rsidR="009102E5" w:rsidRPr="004055BB">
              <w:rPr>
                <w:rFonts w:cstheme="minorHAnsi"/>
                <w:b/>
                <w:sz w:val="16"/>
                <w:szCs w:val="16"/>
              </w:rPr>
              <w:t xml:space="preserve"> </w:t>
            </w:r>
            <w:r w:rsidR="009102E5">
              <w:rPr>
                <w:rFonts w:cstheme="minorHAnsi"/>
                <w:b/>
                <w:sz w:val="16"/>
                <w:szCs w:val="16"/>
              </w:rPr>
              <w:t>definicja jednostki naukowej zostanie doprecyzowana.</w:t>
            </w:r>
          </w:p>
          <w:p w14:paraId="55DB8377" w14:textId="0C3460CF" w:rsidR="004E27B1" w:rsidRPr="004055BB" w:rsidRDefault="004E27B1" w:rsidP="004E27B1">
            <w:pPr>
              <w:rPr>
                <w:rFonts w:cstheme="minorHAnsi"/>
                <w:b/>
                <w:sz w:val="16"/>
                <w:szCs w:val="16"/>
              </w:rPr>
            </w:pPr>
            <w:r w:rsidRPr="004055BB">
              <w:rPr>
                <w:rFonts w:cstheme="minorHAnsi"/>
                <w:b/>
                <w:sz w:val="16"/>
                <w:szCs w:val="16"/>
              </w:rPr>
              <w:t xml:space="preserve">Odnosząc się do pozostałych propozycji to uwaga </w:t>
            </w:r>
            <w:r w:rsidR="009102E5">
              <w:rPr>
                <w:rFonts w:cstheme="minorHAnsi"/>
                <w:b/>
                <w:sz w:val="16"/>
                <w:szCs w:val="16"/>
              </w:rPr>
              <w:t xml:space="preserve">również nie </w:t>
            </w:r>
            <w:r w:rsidRPr="004055BB">
              <w:rPr>
                <w:rFonts w:cstheme="minorHAnsi"/>
                <w:b/>
                <w:sz w:val="16"/>
                <w:szCs w:val="16"/>
              </w:rPr>
              <w:t>została uwzględniona. Na tą chwilę nie planujemy wprowadzać nowych pojęć. Ewentualne zmiany mogą zostać wprowadzone w późniejszym terminie np. po zatwierdzeniu Umowy Partnerstwa.</w:t>
            </w:r>
          </w:p>
          <w:p w14:paraId="614F458B" w14:textId="77777777" w:rsidR="004E27B1" w:rsidRPr="004055BB" w:rsidRDefault="004E27B1" w:rsidP="004E27B1">
            <w:pPr>
              <w:rPr>
                <w:rFonts w:cstheme="minorHAnsi"/>
                <w:b/>
                <w:sz w:val="16"/>
                <w:szCs w:val="16"/>
              </w:rPr>
            </w:pPr>
          </w:p>
          <w:p w14:paraId="3A226DCF" w14:textId="77777777" w:rsidR="004E27B1" w:rsidRPr="004055BB" w:rsidRDefault="004E27B1" w:rsidP="004E27B1">
            <w:pPr>
              <w:rPr>
                <w:rFonts w:cstheme="minorHAnsi"/>
                <w:b/>
                <w:sz w:val="16"/>
                <w:szCs w:val="16"/>
                <w:highlight w:val="yellow"/>
              </w:rPr>
            </w:pPr>
          </w:p>
          <w:p w14:paraId="49A30EDB" w14:textId="5EF9C892" w:rsidR="004E27B1" w:rsidRPr="004055BB" w:rsidRDefault="004E27B1" w:rsidP="004E27B1">
            <w:pPr>
              <w:rPr>
                <w:rFonts w:cstheme="minorHAnsi"/>
                <w:b/>
                <w:sz w:val="16"/>
                <w:szCs w:val="16"/>
              </w:rPr>
            </w:pPr>
            <w:r w:rsidRPr="004055BB">
              <w:rPr>
                <w:rFonts w:cstheme="minorHAnsi"/>
                <w:b/>
                <w:sz w:val="16"/>
                <w:szCs w:val="16"/>
                <w:highlight w:val="yellow"/>
              </w:rPr>
              <w:t xml:space="preserve"> </w:t>
            </w:r>
          </w:p>
        </w:tc>
      </w:tr>
      <w:tr w:rsidR="004E27B1" w:rsidRPr="004055BB" w14:paraId="4B12DE3C" w14:textId="77777777" w:rsidTr="00C24048">
        <w:trPr>
          <w:gridAfter w:val="1"/>
          <w:wAfter w:w="10" w:type="dxa"/>
          <w:trHeight w:val="20"/>
        </w:trPr>
        <w:tc>
          <w:tcPr>
            <w:tcW w:w="461" w:type="dxa"/>
            <w:vAlign w:val="center"/>
          </w:tcPr>
          <w:p w14:paraId="652F4636" w14:textId="73B4841B" w:rsidR="004E27B1" w:rsidRPr="004055BB" w:rsidRDefault="004E27B1" w:rsidP="004E27B1">
            <w:pPr>
              <w:rPr>
                <w:rFonts w:cstheme="minorHAnsi"/>
                <w:b/>
                <w:bCs/>
              </w:rPr>
            </w:pPr>
            <w:r w:rsidRPr="004055BB">
              <w:rPr>
                <w:rFonts w:cstheme="minorHAnsi"/>
                <w:b/>
                <w:bCs/>
              </w:rPr>
              <w:t>2</w:t>
            </w:r>
            <w:r w:rsidR="003B30FB">
              <w:rPr>
                <w:rFonts w:cstheme="minorHAnsi"/>
                <w:b/>
                <w:bCs/>
              </w:rPr>
              <w:t>5</w:t>
            </w:r>
          </w:p>
        </w:tc>
        <w:tc>
          <w:tcPr>
            <w:tcW w:w="1377" w:type="dxa"/>
          </w:tcPr>
          <w:p w14:paraId="61A56034" w14:textId="4D4EA686"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20689BE2" w14:textId="790A43F2"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683103A4" w14:textId="64EDE725"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3B65A2EA" w14:textId="77777777" w:rsidR="004E27B1" w:rsidRPr="004B40E4" w:rsidRDefault="004E27B1" w:rsidP="004E27B1">
            <w:pPr>
              <w:rPr>
                <w:rFonts w:cstheme="minorHAnsi"/>
                <w:sz w:val="18"/>
                <w:szCs w:val="18"/>
              </w:rPr>
            </w:pPr>
            <w:r w:rsidRPr="004B40E4">
              <w:rPr>
                <w:rFonts w:cstheme="minorHAnsi"/>
                <w:sz w:val="18"/>
                <w:szCs w:val="18"/>
              </w:rPr>
              <w:t> </w:t>
            </w:r>
          </w:p>
        </w:tc>
        <w:tc>
          <w:tcPr>
            <w:tcW w:w="2693" w:type="dxa"/>
          </w:tcPr>
          <w:p w14:paraId="4527B9E8" w14:textId="77777777" w:rsidR="004E27B1" w:rsidRPr="004B40E4" w:rsidRDefault="004E27B1" w:rsidP="004E27B1">
            <w:pPr>
              <w:rPr>
                <w:rFonts w:cstheme="minorHAnsi"/>
                <w:sz w:val="18"/>
                <w:szCs w:val="18"/>
              </w:rPr>
            </w:pPr>
            <w:r w:rsidRPr="004B40E4">
              <w:rPr>
                <w:rFonts w:cstheme="minorHAnsi"/>
                <w:sz w:val="18"/>
                <w:szCs w:val="18"/>
              </w:rPr>
              <w:t> </w:t>
            </w:r>
            <w:r w:rsidRPr="004B40E4">
              <w:rPr>
                <w:rFonts w:eastAsia="Times New Roman" w:cstheme="minorHAnsi"/>
                <w:noProof/>
                <w:sz w:val="18"/>
                <w:szCs w:val="18"/>
              </w:rPr>
              <w:t xml:space="preserve">Jednocześnie wsparcia wymaga budowanie potencjału B+R+I w regionie Mazowieckim regionalnym, w celu dążenia do zmniejszania dysproporcji w zakresie innowacyjności na Mazowszu. Dotyczy to zarówno prac B+R+I prowadzonych wewnątrz przedsiębiorstwa, jak i podejmowania współpracy z </w:t>
            </w:r>
            <w:del w:id="13" w:author="Marcin Kardas | Centrum Łukasiewicz" w:date="2020-07-24T17:46:00Z">
              <w:r w:rsidRPr="004B40E4" w:rsidDel="00255C5F">
                <w:rPr>
                  <w:rFonts w:eastAsia="Times New Roman" w:cstheme="minorHAnsi"/>
                  <w:noProof/>
                  <w:sz w:val="18"/>
                  <w:szCs w:val="18"/>
                </w:rPr>
                <w:delText>instytucjami naukowymi</w:delText>
              </w:r>
            </w:del>
            <w:ins w:id="14" w:author="Marcin Kardas | Centrum Łukasiewicz" w:date="2020-07-24T17:46:00Z">
              <w:r w:rsidRPr="004B40E4">
                <w:rPr>
                  <w:rFonts w:eastAsia="Times New Roman" w:cstheme="minorHAnsi"/>
                  <w:noProof/>
                  <w:sz w:val="18"/>
                  <w:szCs w:val="18"/>
                </w:rPr>
                <w:t>organizacjami badawczymi</w:t>
              </w:r>
            </w:ins>
            <w:r w:rsidRPr="004B40E4">
              <w:rPr>
                <w:rFonts w:eastAsia="Times New Roman" w:cstheme="minorHAnsi"/>
                <w:noProof/>
                <w:sz w:val="18"/>
                <w:szCs w:val="18"/>
              </w:rPr>
              <w:t xml:space="preserve">, bądź wdrażenia wyników badań pozyskanych od </w:t>
            </w:r>
            <w:del w:id="15" w:author="Marcin Kardas | Centrum Łukasiewicz" w:date="2020-08-07T09:54:00Z">
              <w:r w:rsidRPr="004B40E4" w:rsidDel="003C549F">
                <w:rPr>
                  <w:rFonts w:eastAsia="Times New Roman" w:cstheme="minorHAnsi"/>
                  <w:noProof/>
                  <w:sz w:val="18"/>
                  <w:szCs w:val="18"/>
                </w:rPr>
                <w:delText>jednostek naukowych</w:delText>
              </w:r>
            </w:del>
            <w:ins w:id="16" w:author="Marcin Kardas | Centrum Łukasiewicz" w:date="2020-08-07T09:54:00Z">
              <w:r w:rsidRPr="004B40E4">
                <w:rPr>
                  <w:rFonts w:eastAsia="Times New Roman" w:cstheme="minorHAnsi"/>
                  <w:noProof/>
                  <w:sz w:val="18"/>
                  <w:szCs w:val="18"/>
                </w:rPr>
                <w:t xml:space="preserve"> organizacji badawczych</w:t>
              </w:r>
            </w:ins>
          </w:p>
        </w:tc>
        <w:tc>
          <w:tcPr>
            <w:tcW w:w="3544" w:type="dxa"/>
          </w:tcPr>
          <w:p w14:paraId="2013DD63" w14:textId="77777777" w:rsidR="004E27B1" w:rsidRPr="004B40E4" w:rsidRDefault="004E27B1" w:rsidP="004E27B1">
            <w:pPr>
              <w:rPr>
                <w:rFonts w:cstheme="minorHAnsi"/>
                <w:sz w:val="18"/>
                <w:szCs w:val="18"/>
              </w:rPr>
            </w:pPr>
            <w:r w:rsidRPr="004B40E4">
              <w:rPr>
                <w:rFonts w:cstheme="minorHAnsi"/>
                <w:sz w:val="18"/>
                <w:szCs w:val="18"/>
              </w:rPr>
              <w:t> Napisać: „szczególnego wsparcia”, Zamiast: „budowanie” wpisać: „rozwój” – ujmie się w ten sposób również wsparcie potencjału istniejącego</w:t>
            </w:r>
          </w:p>
        </w:tc>
        <w:tc>
          <w:tcPr>
            <w:tcW w:w="3084" w:type="dxa"/>
            <w:vAlign w:val="center"/>
          </w:tcPr>
          <w:p w14:paraId="59D91D44" w14:textId="77777777" w:rsidR="001262F8" w:rsidRPr="001262F8" w:rsidRDefault="001262F8" w:rsidP="001262F8">
            <w:pPr>
              <w:rPr>
                <w:rFonts w:cstheme="minorHAnsi"/>
                <w:b/>
                <w:sz w:val="16"/>
                <w:szCs w:val="16"/>
              </w:rPr>
            </w:pPr>
            <w:r w:rsidRPr="001262F8">
              <w:rPr>
                <w:rFonts w:cstheme="minorHAnsi"/>
                <w:b/>
                <w:sz w:val="16"/>
                <w:szCs w:val="16"/>
              </w:rPr>
              <w:t>Uwaga dotycząca zmiany pojęcia na „organizacji badawczych” nie została uwzględniona definicja jednostki naukowej zostanie doprecyzowana.</w:t>
            </w:r>
          </w:p>
          <w:p w14:paraId="3520EC38" w14:textId="125F31A8" w:rsidR="004E27B1" w:rsidRPr="004055BB" w:rsidRDefault="001262F8" w:rsidP="001262F8">
            <w:pPr>
              <w:rPr>
                <w:rFonts w:cstheme="minorHAnsi"/>
                <w:b/>
                <w:sz w:val="16"/>
                <w:szCs w:val="16"/>
              </w:rPr>
            </w:pPr>
            <w:r w:rsidRPr="001262F8">
              <w:rPr>
                <w:rFonts w:cstheme="minorHAnsi"/>
                <w:b/>
                <w:sz w:val="16"/>
                <w:szCs w:val="16"/>
              </w:rPr>
              <w:t>Odnosząc się do pozostałych propozycji</w:t>
            </w:r>
            <w:r>
              <w:rPr>
                <w:rFonts w:cstheme="minorHAnsi"/>
                <w:b/>
                <w:sz w:val="16"/>
                <w:szCs w:val="16"/>
              </w:rPr>
              <w:t xml:space="preserve"> (zmiana wsparcia -&gt; szczególnego wsparcia oraz budowanie-&gt;rozwój)</w:t>
            </w:r>
            <w:r w:rsidRPr="001262F8">
              <w:rPr>
                <w:rFonts w:cstheme="minorHAnsi"/>
                <w:b/>
                <w:sz w:val="16"/>
                <w:szCs w:val="16"/>
              </w:rPr>
              <w:t xml:space="preserve"> uwaga została uwzględniona. </w:t>
            </w:r>
          </w:p>
        </w:tc>
      </w:tr>
      <w:tr w:rsidR="004E27B1" w:rsidRPr="004055BB" w14:paraId="35F2784C" w14:textId="77777777" w:rsidTr="00C24048">
        <w:trPr>
          <w:gridAfter w:val="1"/>
          <w:wAfter w:w="10" w:type="dxa"/>
          <w:trHeight w:val="20"/>
        </w:trPr>
        <w:tc>
          <w:tcPr>
            <w:tcW w:w="461" w:type="dxa"/>
            <w:vAlign w:val="center"/>
          </w:tcPr>
          <w:p w14:paraId="2DE47EFC" w14:textId="10B5162B" w:rsidR="004E27B1" w:rsidRPr="004055BB" w:rsidRDefault="004E27B1" w:rsidP="004E27B1">
            <w:pPr>
              <w:rPr>
                <w:rFonts w:cstheme="minorHAnsi"/>
                <w:b/>
                <w:bCs/>
              </w:rPr>
            </w:pPr>
            <w:r w:rsidRPr="004055BB">
              <w:rPr>
                <w:rFonts w:cstheme="minorHAnsi"/>
                <w:b/>
                <w:bCs/>
              </w:rPr>
              <w:t>2</w:t>
            </w:r>
            <w:r w:rsidR="003B30FB">
              <w:rPr>
                <w:rFonts w:cstheme="minorHAnsi"/>
                <w:b/>
                <w:bCs/>
              </w:rPr>
              <w:t>6</w:t>
            </w:r>
          </w:p>
        </w:tc>
        <w:tc>
          <w:tcPr>
            <w:tcW w:w="1377" w:type="dxa"/>
          </w:tcPr>
          <w:p w14:paraId="31E8658F" w14:textId="760D13BF" w:rsidR="004E27B1" w:rsidRPr="004B40E4" w:rsidRDefault="004E27B1" w:rsidP="004E27B1">
            <w:pPr>
              <w:rPr>
                <w:rFonts w:cstheme="minorHAnsi"/>
                <w:b/>
                <w:bCs/>
                <w:sz w:val="18"/>
                <w:szCs w:val="18"/>
              </w:rPr>
            </w:pPr>
            <w:r w:rsidRPr="004B40E4">
              <w:rPr>
                <w:rFonts w:cstheme="minorHAnsi"/>
                <w:bCs/>
                <w:sz w:val="16"/>
                <w:szCs w:val="16"/>
              </w:rPr>
              <w:t xml:space="preserve">(i) Zwiększenie potencjału w zakresie badań i innowacji oraz </w:t>
            </w:r>
            <w:r w:rsidRPr="004B40E4">
              <w:rPr>
                <w:rFonts w:cstheme="minorHAnsi"/>
                <w:bCs/>
                <w:sz w:val="16"/>
                <w:szCs w:val="16"/>
              </w:rPr>
              <w:lastRenderedPageBreak/>
              <w:t>wykorzystywanie zaawansowanych technologii</w:t>
            </w:r>
          </w:p>
        </w:tc>
        <w:tc>
          <w:tcPr>
            <w:tcW w:w="709" w:type="dxa"/>
            <w:noWrap/>
          </w:tcPr>
          <w:p w14:paraId="3B8CFAE3" w14:textId="6966F150" w:rsidR="004E27B1" w:rsidRPr="004B40E4" w:rsidRDefault="004E27B1" w:rsidP="004E27B1">
            <w:pPr>
              <w:rPr>
                <w:rFonts w:cstheme="minorHAnsi"/>
                <w:sz w:val="18"/>
                <w:szCs w:val="18"/>
              </w:rPr>
            </w:pPr>
            <w:r w:rsidRPr="004B40E4">
              <w:rPr>
                <w:rFonts w:cstheme="minorHAnsi"/>
                <w:sz w:val="18"/>
                <w:szCs w:val="18"/>
              </w:rPr>
              <w:lastRenderedPageBreak/>
              <w:t>2020-08-07</w:t>
            </w:r>
          </w:p>
        </w:tc>
        <w:tc>
          <w:tcPr>
            <w:tcW w:w="1134" w:type="dxa"/>
          </w:tcPr>
          <w:p w14:paraId="2A81AB6F" w14:textId="39484693"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4B9A9A6A" w14:textId="77777777" w:rsidR="004E27B1" w:rsidRPr="004B40E4" w:rsidRDefault="004E27B1" w:rsidP="004E27B1">
            <w:pPr>
              <w:rPr>
                <w:rFonts w:cstheme="minorHAnsi"/>
                <w:sz w:val="18"/>
                <w:szCs w:val="18"/>
              </w:rPr>
            </w:pPr>
            <w:r w:rsidRPr="004B40E4">
              <w:rPr>
                <w:rFonts w:cstheme="minorHAnsi"/>
                <w:sz w:val="18"/>
                <w:szCs w:val="18"/>
              </w:rPr>
              <w:t> </w:t>
            </w:r>
          </w:p>
        </w:tc>
        <w:tc>
          <w:tcPr>
            <w:tcW w:w="2693" w:type="dxa"/>
          </w:tcPr>
          <w:p w14:paraId="0522AD3A" w14:textId="77777777" w:rsidR="004E27B1" w:rsidRPr="004B40E4" w:rsidRDefault="004E27B1" w:rsidP="004E27B1">
            <w:pPr>
              <w:rPr>
                <w:rFonts w:cstheme="minorHAnsi"/>
                <w:sz w:val="18"/>
                <w:szCs w:val="18"/>
              </w:rPr>
            </w:pPr>
            <w:r w:rsidRPr="004B40E4">
              <w:rPr>
                <w:rFonts w:cstheme="minorHAnsi"/>
                <w:sz w:val="18"/>
                <w:szCs w:val="18"/>
              </w:rPr>
              <w:t> </w:t>
            </w:r>
            <w:r w:rsidRPr="004B40E4">
              <w:rPr>
                <w:rFonts w:eastAsia="Times New Roman" w:cstheme="minorHAnsi"/>
                <w:noProof/>
                <w:sz w:val="18"/>
                <w:szCs w:val="18"/>
                <w:lang w:eastAsia="pl-PL" w:bidi="pl-PL"/>
              </w:rPr>
              <w:t xml:space="preserve">Niezwykle ważne jest skierowanie odpowiedniego wsparcia do obu regionów: Warszawskiego stołecznego i </w:t>
            </w:r>
            <w:r w:rsidRPr="004B40E4">
              <w:rPr>
                <w:rFonts w:eastAsia="Times New Roman" w:cstheme="minorHAnsi"/>
                <w:noProof/>
                <w:sz w:val="18"/>
                <w:szCs w:val="18"/>
                <w:lang w:eastAsia="pl-PL" w:bidi="pl-PL"/>
              </w:rPr>
              <w:lastRenderedPageBreak/>
              <w:t>Mazowieckiego regionalnego. Wsparcie działalności badawczo-rozwojowej w regionie Warszawskim stołecznym jest niezbędne dla zwiększenia procesu dyfuzji innowacji w całym województwie, a także będzie miało wpływ na inne regiony. Wsparcie działalności B+R+I w regionie Mazowieckim regionalnym pozwoli na zwiększenie absorpcji wiedzy i innowacji do przemysłu</w:t>
            </w:r>
          </w:p>
        </w:tc>
        <w:tc>
          <w:tcPr>
            <w:tcW w:w="3544" w:type="dxa"/>
          </w:tcPr>
          <w:p w14:paraId="1E5C3FF2" w14:textId="77777777" w:rsidR="004E27B1" w:rsidRPr="004B40E4" w:rsidRDefault="004E27B1" w:rsidP="004E27B1">
            <w:pPr>
              <w:rPr>
                <w:rFonts w:cstheme="minorHAnsi"/>
                <w:sz w:val="18"/>
                <w:szCs w:val="18"/>
              </w:rPr>
            </w:pPr>
            <w:r w:rsidRPr="004B40E4">
              <w:rPr>
                <w:rFonts w:cstheme="minorHAnsi"/>
                <w:sz w:val="18"/>
                <w:szCs w:val="18"/>
              </w:rPr>
              <w:lastRenderedPageBreak/>
              <w:t> </w:t>
            </w:r>
            <w:r w:rsidRPr="004B40E4">
              <w:rPr>
                <w:rFonts w:eastAsia="Calibri" w:cstheme="minorHAnsi"/>
                <w:sz w:val="18"/>
                <w:szCs w:val="18"/>
                <w:lang w:eastAsia="pl-PL" w:bidi="pl-PL"/>
              </w:rPr>
              <w:t>Nie wiadomo o co w tym zdaniu chodzi</w:t>
            </w:r>
          </w:p>
        </w:tc>
        <w:tc>
          <w:tcPr>
            <w:tcW w:w="3084" w:type="dxa"/>
            <w:vAlign w:val="center"/>
          </w:tcPr>
          <w:p w14:paraId="2C760135" w14:textId="17172F37" w:rsidR="004E27B1" w:rsidRPr="004055BB" w:rsidRDefault="004E27B1" w:rsidP="004E27B1">
            <w:pPr>
              <w:rPr>
                <w:rFonts w:cstheme="minorHAnsi"/>
                <w:b/>
                <w:sz w:val="16"/>
                <w:szCs w:val="16"/>
              </w:rPr>
            </w:pPr>
            <w:r w:rsidRPr="004055BB">
              <w:rPr>
                <w:rFonts w:cstheme="minorHAnsi"/>
                <w:b/>
                <w:sz w:val="16"/>
                <w:szCs w:val="16"/>
              </w:rPr>
              <w:t xml:space="preserve">Zdanie ogólne, stwierdzające, że w momencie wsparcia działalności B+R większe doświadczenie będą zdobywali przedsiębiorcy. Wsparcie infrastruktury </w:t>
            </w:r>
            <w:r w:rsidRPr="004055BB">
              <w:rPr>
                <w:rFonts w:cstheme="minorHAnsi"/>
                <w:b/>
                <w:sz w:val="16"/>
                <w:szCs w:val="16"/>
              </w:rPr>
              <w:lastRenderedPageBreak/>
              <w:t xml:space="preserve">jest niezwykle istotne, powoduje dyfuzję innowacji  do całego woj. mazowieckiego. </w:t>
            </w:r>
          </w:p>
          <w:p w14:paraId="112FBD50" w14:textId="767067D5" w:rsidR="004E27B1" w:rsidRDefault="004E27B1" w:rsidP="004E27B1">
            <w:pPr>
              <w:rPr>
                <w:rFonts w:cstheme="minorHAnsi"/>
                <w:b/>
                <w:sz w:val="16"/>
                <w:szCs w:val="16"/>
              </w:rPr>
            </w:pPr>
            <w:r w:rsidRPr="004055BB">
              <w:rPr>
                <w:rFonts w:cstheme="minorHAnsi"/>
                <w:b/>
                <w:sz w:val="16"/>
                <w:szCs w:val="16"/>
              </w:rPr>
              <w:t xml:space="preserve">Wynikiem wsparcia warszawskich uczelni, które będą współpracować z przedsiębiorcami będzie przekazanie ich </w:t>
            </w:r>
            <w:proofErr w:type="spellStart"/>
            <w:r w:rsidRPr="004055BB">
              <w:rPr>
                <w:rFonts w:cstheme="minorHAnsi"/>
                <w:b/>
                <w:sz w:val="16"/>
                <w:szCs w:val="16"/>
              </w:rPr>
              <w:t>know</w:t>
            </w:r>
            <w:proofErr w:type="spellEnd"/>
            <w:r w:rsidRPr="004055BB">
              <w:rPr>
                <w:rFonts w:cstheme="minorHAnsi"/>
                <w:b/>
                <w:sz w:val="16"/>
                <w:szCs w:val="16"/>
              </w:rPr>
              <w:t xml:space="preserve"> </w:t>
            </w:r>
            <w:proofErr w:type="spellStart"/>
            <w:r w:rsidRPr="004055BB">
              <w:rPr>
                <w:rFonts w:cstheme="minorHAnsi"/>
                <w:b/>
                <w:sz w:val="16"/>
                <w:szCs w:val="16"/>
              </w:rPr>
              <w:t>how</w:t>
            </w:r>
            <w:proofErr w:type="spellEnd"/>
            <w:r w:rsidRPr="004055BB">
              <w:rPr>
                <w:rFonts w:cstheme="minorHAnsi"/>
                <w:b/>
                <w:sz w:val="16"/>
                <w:szCs w:val="16"/>
              </w:rPr>
              <w:t xml:space="preserve"> również na obszar mazowiecki regionalny.</w:t>
            </w:r>
          </w:p>
          <w:p w14:paraId="514C5335" w14:textId="0E6B6275" w:rsidR="001262F8" w:rsidRDefault="001262F8" w:rsidP="004E27B1">
            <w:pPr>
              <w:rPr>
                <w:rFonts w:cstheme="minorHAnsi"/>
                <w:b/>
                <w:sz w:val="16"/>
                <w:szCs w:val="16"/>
              </w:rPr>
            </w:pPr>
            <w:r>
              <w:rPr>
                <w:rFonts w:cstheme="minorHAnsi"/>
                <w:b/>
                <w:sz w:val="16"/>
                <w:szCs w:val="16"/>
              </w:rPr>
              <w:t>Planuje się zmianę:</w:t>
            </w:r>
          </w:p>
          <w:p w14:paraId="540DF164" w14:textId="0AEF89E6" w:rsidR="00F13BE0" w:rsidRPr="00F13BE0" w:rsidRDefault="00F13BE0" w:rsidP="004E27B1">
            <w:pPr>
              <w:rPr>
                <w:rFonts w:cstheme="minorHAnsi"/>
                <w:b/>
                <w:sz w:val="16"/>
                <w:szCs w:val="16"/>
              </w:rPr>
            </w:pPr>
            <w:r w:rsidRPr="004055BB">
              <w:rPr>
                <w:rFonts w:eastAsia="Times New Roman" w:cstheme="minorHAnsi"/>
                <w:noProof/>
                <w:sz w:val="18"/>
                <w:szCs w:val="18"/>
                <w:lang w:eastAsia="pl-PL" w:bidi="pl-PL"/>
              </w:rPr>
              <w:t>Wsparcie działalności B+R+I w regionie Mazowieckim regionalnym pozwoli na zwiększenie absorpcji wiedzy i innowacji do</w:t>
            </w:r>
            <w:r w:rsidRPr="004055BB">
              <w:rPr>
                <w:rFonts w:eastAsia="Times New Roman" w:cstheme="minorHAnsi"/>
                <w:noProof/>
                <w:color w:val="FF0000"/>
                <w:sz w:val="18"/>
                <w:szCs w:val="18"/>
                <w:lang w:eastAsia="pl-PL" w:bidi="pl-PL"/>
              </w:rPr>
              <w:t xml:space="preserve"> </w:t>
            </w:r>
            <w:r w:rsidRPr="004B40E4">
              <w:rPr>
                <w:rFonts w:eastAsia="Times New Roman" w:cstheme="minorHAnsi"/>
                <w:strike/>
                <w:noProof/>
                <w:sz w:val="18"/>
                <w:szCs w:val="18"/>
                <w:lang w:eastAsia="pl-PL" w:bidi="pl-PL"/>
              </w:rPr>
              <w:t>przemysłu</w:t>
            </w:r>
            <w:r w:rsidRPr="004B40E4">
              <w:rPr>
                <w:rFonts w:eastAsia="Times New Roman" w:cstheme="minorHAnsi"/>
                <w:noProof/>
                <w:sz w:val="18"/>
                <w:szCs w:val="18"/>
                <w:lang w:eastAsia="pl-PL" w:bidi="pl-PL"/>
              </w:rPr>
              <w:t xml:space="preserve"> działalności gospodarczej.</w:t>
            </w:r>
          </w:p>
        </w:tc>
      </w:tr>
      <w:tr w:rsidR="004E27B1" w:rsidRPr="004055BB" w14:paraId="1F7455D3" w14:textId="77777777" w:rsidTr="00C24048">
        <w:trPr>
          <w:gridAfter w:val="1"/>
          <w:wAfter w:w="10" w:type="dxa"/>
          <w:trHeight w:val="20"/>
        </w:trPr>
        <w:tc>
          <w:tcPr>
            <w:tcW w:w="461" w:type="dxa"/>
            <w:vAlign w:val="center"/>
          </w:tcPr>
          <w:p w14:paraId="31FDD5D3" w14:textId="0530E241" w:rsidR="004E27B1" w:rsidRPr="004055BB" w:rsidRDefault="004E27B1" w:rsidP="004E27B1">
            <w:pPr>
              <w:rPr>
                <w:rFonts w:cstheme="minorHAnsi"/>
                <w:b/>
                <w:bCs/>
              </w:rPr>
            </w:pPr>
            <w:r w:rsidRPr="004055BB">
              <w:rPr>
                <w:rFonts w:cstheme="minorHAnsi"/>
                <w:b/>
                <w:bCs/>
              </w:rPr>
              <w:lastRenderedPageBreak/>
              <w:t>2</w:t>
            </w:r>
            <w:r w:rsidR="003B30FB">
              <w:rPr>
                <w:rFonts w:cstheme="minorHAnsi"/>
                <w:b/>
                <w:bCs/>
              </w:rPr>
              <w:t>7</w:t>
            </w:r>
          </w:p>
        </w:tc>
        <w:tc>
          <w:tcPr>
            <w:tcW w:w="1377" w:type="dxa"/>
          </w:tcPr>
          <w:p w14:paraId="7200CDCD" w14:textId="57DA8E5A"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23E41C9F" w14:textId="3283BB7B"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012AD004" w14:textId="0AC7748D"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627ACB2B" w14:textId="77777777" w:rsidR="004E27B1" w:rsidRPr="004B40E4" w:rsidRDefault="004E27B1" w:rsidP="004E27B1">
            <w:pPr>
              <w:rPr>
                <w:rFonts w:cstheme="minorHAnsi"/>
                <w:sz w:val="18"/>
                <w:szCs w:val="18"/>
              </w:rPr>
            </w:pPr>
            <w:r w:rsidRPr="004B40E4">
              <w:rPr>
                <w:rFonts w:cstheme="minorHAnsi"/>
                <w:sz w:val="18"/>
                <w:szCs w:val="18"/>
              </w:rPr>
              <w:t> </w:t>
            </w:r>
            <w:r w:rsidRPr="004B40E4">
              <w:rPr>
                <w:rFonts w:eastAsia="Calibri" w:cstheme="minorHAnsi"/>
                <w:b/>
                <w:noProof/>
                <w:sz w:val="18"/>
                <w:szCs w:val="18"/>
                <w:lang w:eastAsia="pl-PL" w:bidi="pl-PL"/>
              </w:rPr>
              <w:t>2.1.1.2 Wskaźniki</w:t>
            </w:r>
          </w:p>
        </w:tc>
        <w:tc>
          <w:tcPr>
            <w:tcW w:w="2693" w:type="dxa"/>
          </w:tcPr>
          <w:p w14:paraId="1BD126C9" w14:textId="77777777" w:rsidR="004E27B1" w:rsidRPr="004B40E4" w:rsidRDefault="004E27B1" w:rsidP="004E27B1">
            <w:pPr>
              <w:rPr>
                <w:rFonts w:cstheme="minorHAnsi"/>
                <w:sz w:val="18"/>
                <w:szCs w:val="18"/>
              </w:rPr>
            </w:pPr>
            <w:r w:rsidRPr="004B40E4">
              <w:rPr>
                <w:rFonts w:cstheme="minorHAnsi"/>
                <w:sz w:val="18"/>
                <w:szCs w:val="18"/>
              </w:rPr>
              <w:t> </w:t>
            </w:r>
            <w:r w:rsidRPr="004B40E4">
              <w:rPr>
                <w:rFonts w:eastAsia="Calibri" w:cstheme="minorHAnsi"/>
                <w:noProof/>
                <w:sz w:val="18"/>
                <w:szCs w:val="18"/>
                <w:lang w:eastAsia="pl-PL" w:bidi="pl-PL"/>
              </w:rPr>
              <w:t>Przedsiębiorstwa współpracujące z </w:t>
            </w:r>
            <w:del w:id="17" w:author="Marcin Kardas | Centrum Łukasiewicz" w:date="2020-08-07T10:17:00Z">
              <w:r w:rsidRPr="004B40E4" w:rsidDel="00EE2BCB">
                <w:rPr>
                  <w:rFonts w:eastAsia="Calibri" w:cstheme="minorHAnsi"/>
                  <w:noProof/>
                  <w:sz w:val="18"/>
                  <w:szCs w:val="18"/>
                  <w:lang w:eastAsia="pl-PL" w:bidi="pl-PL"/>
                </w:rPr>
                <w:delText>ośrodkami badawczymi</w:delText>
              </w:r>
            </w:del>
            <w:ins w:id="18" w:author="Marcin Kardas | Centrum Łukasiewicz" w:date="2020-08-07T10:17:00Z">
              <w:r w:rsidRPr="004B40E4">
                <w:rPr>
                  <w:rFonts w:eastAsia="Calibri" w:cstheme="minorHAnsi"/>
                  <w:noProof/>
                  <w:sz w:val="18"/>
                  <w:szCs w:val="18"/>
                  <w:lang w:eastAsia="pl-PL" w:bidi="pl-PL"/>
                </w:rPr>
                <w:t>organizacjami badawczymi</w:t>
              </w:r>
            </w:ins>
          </w:p>
        </w:tc>
        <w:tc>
          <w:tcPr>
            <w:tcW w:w="3544" w:type="dxa"/>
          </w:tcPr>
          <w:p w14:paraId="41C9BD1E" w14:textId="77777777" w:rsidR="004E27B1" w:rsidRPr="004B40E4" w:rsidRDefault="004E27B1" w:rsidP="004E27B1">
            <w:pPr>
              <w:rPr>
                <w:rFonts w:cstheme="minorHAnsi"/>
                <w:sz w:val="18"/>
                <w:szCs w:val="18"/>
              </w:rPr>
            </w:pPr>
            <w:r w:rsidRPr="004B40E4">
              <w:rPr>
                <w:rFonts w:cstheme="minorHAnsi"/>
                <w:sz w:val="18"/>
                <w:szCs w:val="18"/>
              </w:rPr>
              <w:t> </w:t>
            </w:r>
          </w:p>
        </w:tc>
        <w:tc>
          <w:tcPr>
            <w:tcW w:w="3084" w:type="dxa"/>
            <w:vAlign w:val="center"/>
          </w:tcPr>
          <w:p w14:paraId="73690867" w14:textId="48ACD335" w:rsidR="004E27B1" w:rsidRPr="001262F8" w:rsidRDefault="00F13BE0" w:rsidP="004E27B1">
            <w:pPr>
              <w:rPr>
                <w:rFonts w:cstheme="minorHAnsi"/>
                <w:b/>
                <w:sz w:val="16"/>
                <w:szCs w:val="16"/>
              </w:rPr>
            </w:pPr>
            <w:r w:rsidRPr="004055BB">
              <w:rPr>
                <w:rFonts w:cstheme="minorHAnsi"/>
                <w:b/>
                <w:sz w:val="16"/>
                <w:szCs w:val="16"/>
              </w:rPr>
              <w:t xml:space="preserve">Uwaga </w:t>
            </w:r>
            <w:r>
              <w:rPr>
                <w:rFonts w:cstheme="minorHAnsi"/>
                <w:b/>
                <w:sz w:val="16"/>
                <w:szCs w:val="16"/>
              </w:rPr>
              <w:t>nie</w:t>
            </w:r>
            <w:r w:rsidRPr="004055BB">
              <w:rPr>
                <w:rFonts w:cstheme="minorHAnsi"/>
                <w:b/>
                <w:sz w:val="16"/>
                <w:szCs w:val="16"/>
              </w:rPr>
              <w:t>uwzględniona</w:t>
            </w:r>
            <w:r>
              <w:rPr>
                <w:rFonts w:cstheme="minorHAnsi"/>
                <w:b/>
                <w:sz w:val="16"/>
                <w:szCs w:val="16"/>
              </w:rPr>
              <w:t>, definicja jednostki naukowej zostanie doprecyzowana.</w:t>
            </w:r>
          </w:p>
        </w:tc>
      </w:tr>
      <w:tr w:rsidR="004E27B1" w:rsidRPr="004055BB" w14:paraId="214E13BA" w14:textId="77777777" w:rsidTr="00C24048">
        <w:trPr>
          <w:gridAfter w:val="1"/>
          <w:wAfter w:w="10" w:type="dxa"/>
          <w:trHeight w:val="20"/>
        </w:trPr>
        <w:tc>
          <w:tcPr>
            <w:tcW w:w="461" w:type="dxa"/>
            <w:vAlign w:val="center"/>
          </w:tcPr>
          <w:p w14:paraId="4D0D439D" w14:textId="0E474DE5" w:rsidR="004E27B1" w:rsidRPr="004055BB" w:rsidRDefault="004E27B1" w:rsidP="004E27B1">
            <w:pPr>
              <w:rPr>
                <w:rFonts w:cstheme="minorHAnsi"/>
                <w:b/>
                <w:bCs/>
              </w:rPr>
            </w:pPr>
            <w:r w:rsidRPr="004055BB">
              <w:rPr>
                <w:rFonts w:cstheme="minorHAnsi"/>
                <w:b/>
                <w:bCs/>
              </w:rPr>
              <w:t>2</w:t>
            </w:r>
            <w:r w:rsidR="003B30FB">
              <w:rPr>
                <w:rFonts w:cstheme="minorHAnsi"/>
                <w:b/>
                <w:bCs/>
              </w:rPr>
              <w:t>8</w:t>
            </w:r>
          </w:p>
        </w:tc>
        <w:tc>
          <w:tcPr>
            <w:tcW w:w="1377" w:type="dxa"/>
          </w:tcPr>
          <w:p w14:paraId="10E7AE36" w14:textId="035F2CB9" w:rsidR="004E27B1" w:rsidRPr="004B40E4" w:rsidRDefault="004E27B1" w:rsidP="004E27B1">
            <w:pPr>
              <w:rPr>
                <w:rFonts w:cstheme="minorHAnsi"/>
                <w:b/>
                <w:bCs/>
                <w:sz w:val="18"/>
                <w:szCs w:val="18"/>
              </w:rPr>
            </w:pPr>
            <w:r w:rsidRPr="004B40E4">
              <w:rPr>
                <w:rFonts w:cstheme="minorHAnsi"/>
                <w:bCs/>
                <w:sz w:val="16"/>
                <w:szCs w:val="16"/>
              </w:rPr>
              <w:t>(i) Zwiększenie potencjału w zakresie badań i innowacji oraz wykorzystywanie zaawansowanych technologii</w:t>
            </w:r>
          </w:p>
        </w:tc>
        <w:tc>
          <w:tcPr>
            <w:tcW w:w="709" w:type="dxa"/>
            <w:noWrap/>
          </w:tcPr>
          <w:p w14:paraId="23130EBB" w14:textId="41301C49" w:rsidR="004E27B1" w:rsidRPr="004B40E4" w:rsidRDefault="004E27B1" w:rsidP="004E27B1">
            <w:pPr>
              <w:rPr>
                <w:rFonts w:cstheme="minorHAnsi"/>
                <w:sz w:val="18"/>
                <w:szCs w:val="18"/>
              </w:rPr>
            </w:pPr>
            <w:r w:rsidRPr="004B40E4">
              <w:rPr>
                <w:rFonts w:cstheme="minorHAnsi"/>
                <w:sz w:val="18"/>
                <w:szCs w:val="18"/>
              </w:rPr>
              <w:t>2020-08-07</w:t>
            </w:r>
          </w:p>
        </w:tc>
        <w:tc>
          <w:tcPr>
            <w:tcW w:w="1134" w:type="dxa"/>
          </w:tcPr>
          <w:p w14:paraId="2D28EFDB" w14:textId="11AA2EF2" w:rsidR="004E27B1" w:rsidRPr="004B40E4" w:rsidRDefault="004E27B1" w:rsidP="004E27B1">
            <w:pPr>
              <w:rPr>
                <w:rFonts w:cstheme="minorHAnsi"/>
                <w:sz w:val="18"/>
                <w:szCs w:val="18"/>
              </w:rPr>
            </w:pPr>
            <w:r w:rsidRPr="004B40E4">
              <w:rPr>
                <w:rFonts w:cstheme="minorHAnsi"/>
                <w:sz w:val="18"/>
                <w:szCs w:val="18"/>
              </w:rPr>
              <w:t>Sieć Badawcza Łukasiewicz</w:t>
            </w:r>
          </w:p>
        </w:tc>
        <w:tc>
          <w:tcPr>
            <w:tcW w:w="1134" w:type="dxa"/>
          </w:tcPr>
          <w:p w14:paraId="168668D2" w14:textId="77777777" w:rsidR="004E27B1" w:rsidRPr="004B40E4" w:rsidRDefault="004E27B1" w:rsidP="004E27B1">
            <w:pPr>
              <w:spacing w:before="240" w:after="240"/>
              <w:rPr>
                <w:rFonts w:eastAsia="Times New Roman" w:cstheme="minorHAnsi"/>
                <w:b/>
                <w:iCs/>
                <w:noProof/>
                <w:sz w:val="18"/>
                <w:szCs w:val="18"/>
                <w:u w:val="single"/>
                <w:lang w:eastAsia="pl-PL" w:bidi="pl-PL"/>
              </w:rPr>
            </w:pPr>
            <w:r w:rsidRPr="004B40E4">
              <w:rPr>
                <w:rFonts w:cstheme="minorHAnsi"/>
                <w:sz w:val="18"/>
                <w:szCs w:val="18"/>
              </w:rPr>
              <w:t> </w:t>
            </w:r>
            <w:r w:rsidRPr="004B40E4">
              <w:rPr>
                <w:rFonts w:eastAsia="Times New Roman" w:cstheme="minorHAnsi"/>
                <w:b/>
                <w:iCs/>
                <w:noProof/>
                <w:sz w:val="18"/>
                <w:szCs w:val="18"/>
                <w:u w:val="single"/>
                <w:lang w:eastAsia="pl-PL" w:bidi="pl-PL"/>
              </w:rPr>
              <w:t>Załącznik 2 a</w:t>
            </w:r>
          </w:p>
          <w:p w14:paraId="3D7005F9" w14:textId="77777777" w:rsidR="004E27B1" w:rsidRPr="004B40E4" w:rsidRDefault="004E27B1" w:rsidP="004E27B1">
            <w:pPr>
              <w:rPr>
                <w:rFonts w:cstheme="minorHAnsi"/>
                <w:sz w:val="18"/>
                <w:szCs w:val="18"/>
              </w:rPr>
            </w:pPr>
          </w:p>
        </w:tc>
        <w:tc>
          <w:tcPr>
            <w:tcW w:w="2693" w:type="dxa"/>
          </w:tcPr>
          <w:p w14:paraId="0DA1F874" w14:textId="77777777" w:rsidR="004E27B1" w:rsidRPr="004B40E4" w:rsidRDefault="004E27B1" w:rsidP="004E27B1">
            <w:pPr>
              <w:rPr>
                <w:rFonts w:cstheme="minorHAnsi"/>
                <w:sz w:val="18"/>
                <w:szCs w:val="18"/>
                <w:lang w:bidi="pl-PL"/>
              </w:rPr>
            </w:pPr>
            <w:r w:rsidRPr="004B40E4">
              <w:rPr>
                <w:rFonts w:cstheme="minorHAnsi"/>
                <w:sz w:val="18"/>
                <w:szCs w:val="18"/>
              </w:rPr>
              <w:t> </w:t>
            </w:r>
            <w:r w:rsidRPr="004B40E4">
              <w:rPr>
                <w:rFonts w:eastAsia="Times New Roman" w:cstheme="minorHAnsi"/>
                <w:noProof/>
                <w:sz w:val="18"/>
                <w:szCs w:val="18"/>
              </w:rPr>
              <w:t>Proces przedsiębiorczego odkrywania</w:t>
            </w:r>
          </w:p>
          <w:p w14:paraId="19C52933" w14:textId="77777777" w:rsidR="004E27B1" w:rsidRPr="004B40E4" w:rsidRDefault="004E27B1" w:rsidP="004E27B1">
            <w:pPr>
              <w:rPr>
                <w:rFonts w:cstheme="minorHAnsi"/>
                <w:sz w:val="18"/>
                <w:szCs w:val="18"/>
              </w:rPr>
            </w:pPr>
          </w:p>
        </w:tc>
        <w:tc>
          <w:tcPr>
            <w:tcW w:w="3544" w:type="dxa"/>
          </w:tcPr>
          <w:p w14:paraId="3BCA3FB3" w14:textId="77777777" w:rsidR="004E27B1" w:rsidRPr="004B40E4" w:rsidRDefault="004E27B1" w:rsidP="004E27B1">
            <w:pPr>
              <w:rPr>
                <w:rFonts w:cstheme="minorHAnsi"/>
                <w:sz w:val="18"/>
                <w:szCs w:val="18"/>
              </w:rPr>
            </w:pPr>
            <w:r w:rsidRPr="004B40E4">
              <w:rPr>
                <w:rFonts w:cstheme="minorHAnsi"/>
                <w:sz w:val="18"/>
                <w:szCs w:val="18"/>
              </w:rPr>
              <w:t xml:space="preserve"> Wymienione poniżej działania proponowanego projektu strategicznego pt. „Proces przedsiębiorczego odkrywania” dotyczą wspierania rozwoju innowacyjności, </w:t>
            </w:r>
            <w:r w:rsidRPr="004B40E4">
              <w:rPr>
                <w:rFonts w:cstheme="minorHAnsi"/>
                <w:sz w:val="18"/>
                <w:szCs w:val="18"/>
                <w:u w:val="single"/>
              </w:rPr>
              <w:t>a żadne z nich nie dotyczą samych badań</w:t>
            </w:r>
            <w:r w:rsidRPr="004B40E4">
              <w:rPr>
                <w:rFonts w:cstheme="minorHAnsi"/>
                <w:sz w:val="18"/>
                <w:szCs w:val="18"/>
              </w:rPr>
              <w:t>, co jest sprzeczne z ujętym na s. 2 w poz. 2.1.1.1.1. opisem Celu szczegółowego (i), który zawiera m.in.: „Wspierane będą projekty obejmujące cały proces powstawania innowacji (od pomysłu do rynku) lub jego wybrane elementy. Wsparcie obejmować będzie badania przemysłowe i eksperymentalne prace rozwojowe”.</w:t>
            </w:r>
          </w:p>
        </w:tc>
        <w:tc>
          <w:tcPr>
            <w:tcW w:w="3084" w:type="dxa"/>
            <w:vAlign w:val="center"/>
          </w:tcPr>
          <w:p w14:paraId="3F3C6592" w14:textId="77777777" w:rsidR="004E27B1" w:rsidRPr="004055BB" w:rsidRDefault="004E27B1" w:rsidP="004E27B1">
            <w:pPr>
              <w:rPr>
                <w:rFonts w:cstheme="minorHAnsi"/>
                <w:b/>
                <w:sz w:val="16"/>
                <w:szCs w:val="16"/>
              </w:rPr>
            </w:pPr>
          </w:p>
          <w:p w14:paraId="0B115D6C" w14:textId="77777777" w:rsidR="004E27B1" w:rsidRPr="004055BB" w:rsidRDefault="004E27B1" w:rsidP="004E27B1">
            <w:pPr>
              <w:rPr>
                <w:rFonts w:cstheme="minorHAnsi"/>
                <w:b/>
                <w:sz w:val="16"/>
                <w:szCs w:val="16"/>
              </w:rPr>
            </w:pPr>
            <w:r w:rsidRPr="004055BB">
              <w:rPr>
                <w:rFonts w:cstheme="minorHAnsi"/>
                <w:b/>
                <w:sz w:val="16"/>
                <w:szCs w:val="16"/>
              </w:rPr>
              <w:t xml:space="preserve"> </w:t>
            </w:r>
          </w:p>
          <w:p w14:paraId="3439A15F" w14:textId="77777777" w:rsidR="004E27B1" w:rsidRPr="004055BB" w:rsidRDefault="004E27B1" w:rsidP="004E27B1">
            <w:pPr>
              <w:rPr>
                <w:rFonts w:cstheme="minorHAnsi"/>
                <w:b/>
                <w:sz w:val="16"/>
                <w:szCs w:val="16"/>
              </w:rPr>
            </w:pPr>
          </w:p>
          <w:p w14:paraId="58FA9C61" w14:textId="31528A2D" w:rsidR="004E27B1" w:rsidRPr="004055BB" w:rsidRDefault="004E27B1" w:rsidP="004E27B1">
            <w:pPr>
              <w:rPr>
                <w:rFonts w:cstheme="minorHAnsi"/>
                <w:b/>
                <w:sz w:val="16"/>
                <w:szCs w:val="16"/>
              </w:rPr>
            </w:pPr>
            <w:r w:rsidRPr="004055BB">
              <w:rPr>
                <w:rFonts w:cstheme="minorHAnsi"/>
                <w:b/>
                <w:sz w:val="16"/>
                <w:szCs w:val="16"/>
              </w:rPr>
              <w:t>Zapis „Wspierane będą projekty obejmujące cały proces powstawania innowacji (od pomysłu do rynku) lub jego wybrane elementy. Wsparcie obejmować będzie badania przemysłowe i eksperymentalne prace rozwojowe” dotyczy typu projektu „Projekty badawczo-rozwojowe”, a nie typu projektu „Wsparcie procesu przedsiębiorczego odkrywania”. Oba typy projektu przyczyniają się do realizacji celu szczegółowego (i) i realizacja jednego typu projektu nie wyklucza realizacji drugiego typu.</w:t>
            </w:r>
          </w:p>
        </w:tc>
      </w:tr>
      <w:tr w:rsidR="004E27B1" w:rsidRPr="004055BB" w14:paraId="480AAEF2" w14:textId="77777777" w:rsidTr="00C24048">
        <w:trPr>
          <w:gridAfter w:val="1"/>
          <w:wAfter w:w="10" w:type="dxa"/>
          <w:trHeight w:val="20"/>
        </w:trPr>
        <w:tc>
          <w:tcPr>
            <w:tcW w:w="461" w:type="dxa"/>
            <w:vAlign w:val="center"/>
          </w:tcPr>
          <w:p w14:paraId="4B577BEB" w14:textId="42B89A04" w:rsidR="004E27B1" w:rsidRPr="004055BB" w:rsidRDefault="004E27B1" w:rsidP="004E27B1">
            <w:pPr>
              <w:rPr>
                <w:rFonts w:cstheme="minorHAnsi"/>
                <w:b/>
                <w:bCs/>
              </w:rPr>
            </w:pPr>
            <w:r w:rsidRPr="004055BB">
              <w:rPr>
                <w:rFonts w:cstheme="minorHAnsi"/>
                <w:b/>
                <w:bCs/>
              </w:rPr>
              <w:t>2</w:t>
            </w:r>
            <w:r w:rsidR="003B30FB">
              <w:rPr>
                <w:rFonts w:cstheme="minorHAnsi"/>
                <w:b/>
                <w:bCs/>
              </w:rPr>
              <w:t>9</w:t>
            </w:r>
          </w:p>
        </w:tc>
        <w:tc>
          <w:tcPr>
            <w:tcW w:w="1377" w:type="dxa"/>
            <w:vAlign w:val="center"/>
          </w:tcPr>
          <w:p w14:paraId="7639CCCC" w14:textId="2B56A016"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22729390" w14:textId="77777777" w:rsidR="004E27B1" w:rsidRPr="004B40E4" w:rsidRDefault="004E27B1" w:rsidP="004E27B1">
            <w:pPr>
              <w:rPr>
                <w:rFonts w:cstheme="minorHAnsi"/>
                <w:bCs/>
                <w:sz w:val="16"/>
                <w:szCs w:val="16"/>
              </w:rPr>
            </w:pPr>
          </w:p>
        </w:tc>
        <w:tc>
          <w:tcPr>
            <w:tcW w:w="1134" w:type="dxa"/>
            <w:vAlign w:val="center"/>
          </w:tcPr>
          <w:p w14:paraId="2093D30E" w14:textId="77777777" w:rsidR="004E27B1" w:rsidRPr="004B40E4" w:rsidRDefault="004E27B1" w:rsidP="004E27B1">
            <w:pPr>
              <w:rPr>
                <w:rFonts w:cstheme="minorHAnsi"/>
                <w:sz w:val="16"/>
                <w:szCs w:val="16"/>
                <w:lang w:eastAsia="pl-PL"/>
              </w:rPr>
            </w:pPr>
            <w:r w:rsidRPr="004B40E4">
              <w:rPr>
                <w:rFonts w:cstheme="minorHAnsi"/>
                <w:sz w:val="16"/>
                <w:szCs w:val="16"/>
                <w:lang w:eastAsia="pl-PL"/>
              </w:rPr>
              <w:t>Politechnika Warszawska</w:t>
            </w:r>
          </w:p>
        </w:tc>
        <w:tc>
          <w:tcPr>
            <w:tcW w:w="1134" w:type="dxa"/>
            <w:vAlign w:val="center"/>
          </w:tcPr>
          <w:p w14:paraId="62148E76" w14:textId="77777777" w:rsidR="004E27B1" w:rsidRPr="004B40E4" w:rsidRDefault="004E27B1" w:rsidP="004E27B1">
            <w:pPr>
              <w:spacing w:after="120" w:line="276" w:lineRule="auto"/>
              <w:jc w:val="both"/>
              <w:rPr>
                <w:rFonts w:eastAsia="Calibri" w:cstheme="minorHAnsi"/>
                <w:b/>
                <w:i/>
                <w:sz w:val="18"/>
                <w:szCs w:val="18"/>
              </w:rPr>
            </w:pPr>
            <w:r w:rsidRPr="004B40E4">
              <w:rPr>
                <w:rFonts w:eastAsia="Calibri" w:cstheme="minorHAnsi"/>
                <w:b/>
                <w:i/>
                <w:sz w:val="18"/>
                <w:szCs w:val="18"/>
              </w:rPr>
              <w:t>2.1.1 Interwencje w ramach funduszy</w:t>
            </w:r>
          </w:p>
          <w:p w14:paraId="49AA1E8E" w14:textId="77777777" w:rsidR="004E27B1" w:rsidRPr="004B40E4" w:rsidRDefault="004E27B1" w:rsidP="004E27B1">
            <w:pPr>
              <w:spacing w:after="120" w:line="276" w:lineRule="auto"/>
              <w:contextualSpacing/>
              <w:jc w:val="both"/>
              <w:rPr>
                <w:rFonts w:cstheme="minorHAnsi"/>
                <w:b/>
                <w:i/>
                <w:sz w:val="18"/>
                <w:szCs w:val="18"/>
                <w:lang w:eastAsia="pl-PL" w:bidi="pl-PL"/>
              </w:rPr>
            </w:pPr>
            <w:r w:rsidRPr="004B40E4">
              <w:rPr>
                <w:rFonts w:cstheme="minorHAnsi"/>
                <w:b/>
                <w:i/>
                <w:sz w:val="18"/>
                <w:szCs w:val="18"/>
                <w:lang w:eastAsia="pl-PL" w:bidi="pl-PL"/>
              </w:rPr>
              <w:lastRenderedPageBreak/>
              <w:t xml:space="preserve">Projekty badawczo-rozwojowe </w:t>
            </w:r>
          </w:p>
          <w:p w14:paraId="1E6317B0" w14:textId="77777777" w:rsidR="004E27B1" w:rsidRPr="004B40E4" w:rsidRDefault="004E27B1" w:rsidP="004E27B1">
            <w:pPr>
              <w:spacing w:before="240" w:after="240"/>
              <w:rPr>
                <w:rFonts w:cstheme="minorHAnsi"/>
                <w:b/>
                <w:noProof/>
                <w:sz w:val="16"/>
                <w:szCs w:val="16"/>
              </w:rPr>
            </w:pPr>
            <w:r w:rsidRPr="004B40E4">
              <w:rPr>
                <w:rFonts w:eastAsia="Calibri" w:cstheme="minorHAnsi"/>
                <w:sz w:val="18"/>
                <w:szCs w:val="18"/>
              </w:rPr>
              <w:t xml:space="preserve">Przewiduje się realizację zarówno projektów obejmujących jedynie prace badawczo-rozwojowe, jak i inwestycje, w których badania stanowią element dominujący i są uzupełnione komponentem wdrożeniowym. Wspierane będą projekty obejmujące cały proces powstawania innowacji (od pomysłu do rynku) lub jego wybrane elementy. Wsparcie obejmować </w:t>
            </w:r>
            <w:r w:rsidRPr="004B40E4">
              <w:rPr>
                <w:rFonts w:eastAsia="Calibri" w:cstheme="minorHAnsi"/>
                <w:sz w:val="18"/>
                <w:szCs w:val="18"/>
              </w:rPr>
              <w:lastRenderedPageBreak/>
              <w:t>będzie badania przemysłowe i eksperymentalne prace rozwojowe</w:t>
            </w:r>
          </w:p>
        </w:tc>
        <w:tc>
          <w:tcPr>
            <w:tcW w:w="2693" w:type="dxa"/>
            <w:vAlign w:val="center"/>
          </w:tcPr>
          <w:p w14:paraId="5A907634" w14:textId="77777777" w:rsidR="004E27B1" w:rsidRPr="004B40E4" w:rsidRDefault="004E27B1" w:rsidP="004E27B1">
            <w:pPr>
              <w:spacing w:after="120" w:line="276" w:lineRule="auto"/>
              <w:jc w:val="both"/>
              <w:rPr>
                <w:rFonts w:eastAsia="Calibri" w:cstheme="minorHAnsi"/>
                <w:iCs/>
                <w:sz w:val="18"/>
                <w:szCs w:val="18"/>
              </w:rPr>
            </w:pPr>
            <w:r w:rsidRPr="004B40E4">
              <w:rPr>
                <w:rFonts w:eastAsia="Calibri" w:cstheme="minorHAnsi"/>
                <w:b/>
                <w:iCs/>
                <w:sz w:val="18"/>
                <w:szCs w:val="18"/>
              </w:rPr>
              <w:lastRenderedPageBreak/>
              <w:t xml:space="preserve">Propozycja zapisu: </w:t>
            </w:r>
            <w:r w:rsidRPr="004B40E4">
              <w:rPr>
                <w:rFonts w:eastAsia="Calibri" w:cstheme="minorHAnsi"/>
                <w:iCs/>
                <w:sz w:val="18"/>
                <w:szCs w:val="18"/>
              </w:rPr>
              <w:t>Projekty badawczo-rozwojowe realizowane przez konsorcja z udziałem jednostek naukowych.</w:t>
            </w:r>
          </w:p>
          <w:p w14:paraId="73139CBA" w14:textId="77777777" w:rsidR="004E27B1" w:rsidRPr="004B40E4" w:rsidRDefault="004E27B1" w:rsidP="004E27B1">
            <w:pPr>
              <w:spacing w:line="276" w:lineRule="auto"/>
              <w:rPr>
                <w:rFonts w:cstheme="minorHAnsi"/>
                <w:b/>
                <w:bCs/>
                <w:i/>
                <w:sz w:val="16"/>
                <w:szCs w:val="16"/>
              </w:rPr>
            </w:pPr>
          </w:p>
        </w:tc>
        <w:tc>
          <w:tcPr>
            <w:tcW w:w="3544" w:type="dxa"/>
            <w:vAlign w:val="center"/>
          </w:tcPr>
          <w:p w14:paraId="527084BB" w14:textId="77777777" w:rsidR="004E27B1" w:rsidRPr="004B40E4" w:rsidRDefault="004E27B1" w:rsidP="004E27B1">
            <w:pPr>
              <w:pStyle w:val="Tekstkomentarza"/>
              <w:rPr>
                <w:rStyle w:val="Odwoaniedokomentarza"/>
                <w:rFonts w:cstheme="minorHAnsi"/>
              </w:rPr>
            </w:pPr>
            <w:r w:rsidRPr="004B40E4">
              <w:rPr>
                <w:rStyle w:val="Odwoaniedokomentarza"/>
                <w:rFonts w:cstheme="minorHAnsi"/>
              </w:rPr>
              <w:t>Warto zwrócić uwagę na współpracę pomiędzy przedsiębiorcami a jednostkami naukowymi, skoro zgodnie z uzasadnieniem „. W województwie mazowieckim nadal niezadowalający jest poziom współpracy jednostek naukowych z biznesem”.</w:t>
            </w:r>
          </w:p>
          <w:p w14:paraId="41A0C8D5" w14:textId="77777777" w:rsidR="004E27B1" w:rsidRPr="004B40E4" w:rsidRDefault="004E27B1" w:rsidP="004E27B1">
            <w:pPr>
              <w:pStyle w:val="Tekstkomentarza"/>
              <w:rPr>
                <w:rStyle w:val="Odwoaniedokomentarza"/>
                <w:rFonts w:cstheme="minorHAnsi"/>
              </w:rPr>
            </w:pPr>
            <w:r w:rsidRPr="004B40E4">
              <w:rPr>
                <w:rStyle w:val="Odwoaniedokomentarza"/>
                <w:rFonts w:cstheme="minorHAnsi"/>
              </w:rPr>
              <w:lastRenderedPageBreak/>
              <w:t>Propozycją byłoby wprowadzenie dodatkowych premii za współpracę.</w:t>
            </w:r>
          </w:p>
          <w:p w14:paraId="14059D4D" w14:textId="345D4E1F" w:rsidR="004E27B1" w:rsidRPr="004B40E4" w:rsidRDefault="004E27B1" w:rsidP="004E27B1">
            <w:pPr>
              <w:pStyle w:val="Tekstkomentarza"/>
              <w:rPr>
                <w:rStyle w:val="Odwoaniedokomentarza"/>
                <w:rFonts w:cstheme="minorHAnsi"/>
              </w:rPr>
            </w:pPr>
            <w:r w:rsidRPr="004B40E4">
              <w:rPr>
                <w:rStyle w:val="Odwoaniedokomentarza"/>
                <w:rFonts w:cstheme="minorHAnsi"/>
              </w:rPr>
              <w:t xml:space="preserve">Uwagi dodatkowe do: </w:t>
            </w:r>
          </w:p>
          <w:p w14:paraId="0DDB097A" w14:textId="7A8ABDF2" w:rsidR="004E27B1" w:rsidRPr="004B40E4" w:rsidRDefault="004E27B1" w:rsidP="004E27B1">
            <w:pPr>
              <w:pStyle w:val="Tekstkomentarza"/>
              <w:rPr>
                <w:rStyle w:val="Odwoaniedokomentarza"/>
                <w:rFonts w:cstheme="minorHAnsi"/>
              </w:rPr>
            </w:pPr>
            <w:r w:rsidRPr="004B40E4">
              <w:rPr>
                <w:rStyle w:val="Odwoaniedokomentarza"/>
                <w:rFonts w:cstheme="minorHAnsi"/>
              </w:rPr>
              <w:t xml:space="preserve">Projekty badawczo - rozwojowe </w:t>
            </w:r>
          </w:p>
          <w:p w14:paraId="270742F9" w14:textId="77777777" w:rsidR="004E27B1" w:rsidRPr="004B40E4" w:rsidRDefault="004E27B1" w:rsidP="004E27B1">
            <w:pPr>
              <w:pStyle w:val="Tekstkomentarza"/>
              <w:rPr>
                <w:rStyle w:val="Odwoaniedokomentarza"/>
                <w:rFonts w:cstheme="minorHAnsi"/>
              </w:rPr>
            </w:pPr>
            <w:r w:rsidRPr="004B40E4">
              <w:rPr>
                <w:rStyle w:val="Odwoaniedokomentarza"/>
                <w:rFonts w:cstheme="minorHAnsi"/>
              </w:rPr>
              <w:t>Należy rozważyć mechanizm "</w:t>
            </w:r>
            <w:proofErr w:type="spellStart"/>
            <w:r w:rsidRPr="004B40E4">
              <w:rPr>
                <w:rStyle w:val="Odwoaniedokomentarza"/>
                <w:rFonts w:cstheme="minorHAnsi"/>
              </w:rPr>
              <w:t>pre</w:t>
            </w:r>
            <w:proofErr w:type="spellEnd"/>
            <w:r w:rsidRPr="004B40E4">
              <w:rPr>
                <w:rStyle w:val="Odwoaniedokomentarza"/>
                <w:rFonts w:cstheme="minorHAnsi"/>
              </w:rPr>
              <w:t xml:space="preserve"> - startu",  mający pokazać zasadność dofinansowania prac B+R i etapu wdrożenia. np.: rynek (działanie może być powiązane z usługami proinnowacyjnymi) oraz "czystość" IP.  Nie będzie wówczas sytuacji realizacji "sztucznych" projektów, kopiujących rozwiązania powszechnie dostępne. Warto również rozważyć mechanizm wymagający od beneficjentów działań/konkursów określenia środków finansowych jakie będą przeznaczone w okresie trwałości na dalszy rozwój danego produktu/usług.  Ponadto, warto również rozważyć:</w:t>
            </w:r>
          </w:p>
          <w:p w14:paraId="5CA10008" w14:textId="77777777" w:rsidR="004E27B1" w:rsidRPr="004B40E4" w:rsidRDefault="004E27B1" w:rsidP="004E27B1">
            <w:pPr>
              <w:pStyle w:val="Tekstkomentarza"/>
              <w:rPr>
                <w:rStyle w:val="Odwoaniedokomentarza"/>
                <w:rFonts w:cstheme="minorHAnsi"/>
              </w:rPr>
            </w:pPr>
            <w:r w:rsidRPr="004B40E4">
              <w:rPr>
                <w:rStyle w:val="Odwoaniedokomentarza"/>
                <w:rFonts w:cstheme="minorHAnsi"/>
              </w:rPr>
              <w:t xml:space="preserve">a. wprowadzenie instrumentu wsparcia wyłącznie dla akademickich firm typu </w:t>
            </w:r>
            <w:proofErr w:type="spellStart"/>
            <w:r w:rsidRPr="004B40E4">
              <w:rPr>
                <w:rStyle w:val="Odwoaniedokomentarza"/>
                <w:rFonts w:cstheme="minorHAnsi"/>
              </w:rPr>
              <w:t>spin</w:t>
            </w:r>
            <w:proofErr w:type="spellEnd"/>
            <w:r w:rsidRPr="004B40E4">
              <w:rPr>
                <w:rStyle w:val="Odwoaniedokomentarza"/>
                <w:rFonts w:cstheme="minorHAnsi"/>
              </w:rPr>
              <w:t xml:space="preserve"> - off-ów </w:t>
            </w:r>
          </w:p>
          <w:p w14:paraId="278B07E0" w14:textId="77777777" w:rsidR="004E27B1" w:rsidRPr="004B40E4" w:rsidRDefault="004E27B1" w:rsidP="004E27B1">
            <w:pPr>
              <w:pStyle w:val="Tekstkomentarza"/>
              <w:rPr>
                <w:rStyle w:val="Odwoaniedokomentarza"/>
                <w:rFonts w:cstheme="minorHAnsi"/>
              </w:rPr>
            </w:pPr>
            <w:r w:rsidRPr="004B40E4">
              <w:rPr>
                <w:rStyle w:val="Odwoaniedokomentarza"/>
                <w:rFonts w:cstheme="minorHAnsi"/>
              </w:rPr>
              <w:t>b. dodatkowej punktacji za współpracę z jednostkami B+R na etapie zarówno realizacji badań jak również wdrożenia (np.: nadzór autorski, dalsze prace rozwojowe).</w:t>
            </w:r>
          </w:p>
        </w:tc>
        <w:tc>
          <w:tcPr>
            <w:tcW w:w="3084" w:type="dxa"/>
            <w:vAlign w:val="center"/>
          </w:tcPr>
          <w:p w14:paraId="6EBD8D9F" w14:textId="77777777" w:rsidR="004E27B1" w:rsidRPr="004055BB" w:rsidRDefault="004E27B1" w:rsidP="004E27B1">
            <w:pPr>
              <w:rPr>
                <w:rFonts w:cstheme="minorHAnsi"/>
                <w:b/>
                <w:sz w:val="16"/>
                <w:szCs w:val="16"/>
              </w:rPr>
            </w:pPr>
            <w:r w:rsidRPr="004055BB">
              <w:rPr>
                <w:rFonts w:cstheme="minorHAnsi"/>
                <w:b/>
                <w:sz w:val="16"/>
                <w:szCs w:val="16"/>
              </w:rPr>
              <w:lastRenderedPageBreak/>
              <w:t>Projekty badawczo-rozwojowe będą mogły być realizowanie w partnerstwie (konsorcjum) z jednostkami naukowymi. Liderem projektu musi być przedsiębiorca, a partnerami mogą być jednostki naukowe.</w:t>
            </w:r>
          </w:p>
          <w:p w14:paraId="1BB9F578" w14:textId="7FD96F55" w:rsidR="004E27B1" w:rsidRPr="004055BB" w:rsidRDefault="004E27B1" w:rsidP="004E27B1">
            <w:pPr>
              <w:rPr>
                <w:rFonts w:cstheme="minorHAnsi"/>
                <w:b/>
                <w:sz w:val="16"/>
                <w:szCs w:val="16"/>
              </w:rPr>
            </w:pPr>
            <w:r w:rsidRPr="004055BB">
              <w:rPr>
                <w:rFonts w:cstheme="minorHAnsi"/>
                <w:b/>
                <w:sz w:val="16"/>
                <w:szCs w:val="16"/>
              </w:rPr>
              <w:lastRenderedPageBreak/>
              <w:t>Szczegóły zostaną uregulowane na poziomie kryteriów/SZOOP/Regulaminów konkursów.</w:t>
            </w:r>
          </w:p>
        </w:tc>
      </w:tr>
      <w:tr w:rsidR="004E27B1" w:rsidRPr="004055BB" w14:paraId="0E8BAD6A" w14:textId="77777777" w:rsidTr="00C24048">
        <w:trPr>
          <w:gridAfter w:val="1"/>
          <w:wAfter w:w="10" w:type="dxa"/>
          <w:trHeight w:val="20"/>
        </w:trPr>
        <w:tc>
          <w:tcPr>
            <w:tcW w:w="461" w:type="dxa"/>
            <w:vAlign w:val="center"/>
          </w:tcPr>
          <w:p w14:paraId="5CE65626" w14:textId="41CB4084" w:rsidR="004E27B1" w:rsidRPr="00110465" w:rsidRDefault="003B30FB" w:rsidP="004E27B1">
            <w:pPr>
              <w:rPr>
                <w:rFonts w:cstheme="minorHAnsi"/>
                <w:b/>
                <w:bCs/>
              </w:rPr>
            </w:pPr>
            <w:r>
              <w:rPr>
                <w:rFonts w:cstheme="minorHAnsi"/>
                <w:b/>
                <w:bCs/>
              </w:rPr>
              <w:lastRenderedPageBreak/>
              <w:t>30</w:t>
            </w:r>
          </w:p>
        </w:tc>
        <w:tc>
          <w:tcPr>
            <w:tcW w:w="1377" w:type="dxa"/>
            <w:vAlign w:val="center"/>
          </w:tcPr>
          <w:p w14:paraId="0B83E0A6" w14:textId="35484382"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5D4E08E9" w14:textId="77777777" w:rsidR="004E27B1" w:rsidRPr="004B40E4" w:rsidRDefault="004E27B1" w:rsidP="004E27B1">
            <w:pPr>
              <w:rPr>
                <w:rFonts w:cstheme="minorHAnsi"/>
                <w:bCs/>
                <w:sz w:val="16"/>
                <w:szCs w:val="16"/>
              </w:rPr>
            </w:pPr>
          </w:p>
        </w:tc>
        <w:tc>
          <w:tcPr>
            <w:tcW w:w="1134" w:type="dxa"/>
            <w:vAlign w:val="center"/>
          </w:tcPr>
          <w:p w14:paraId="15B8ACDC" w14:textId="77777777" w:rsidR="004E27B1" w:rsidRPr="004B40E4" w:rsidRDefault="004E27B1" w:rsidP="004E27B1">
            <w:pPr>
              <w:rPr>
                <w:rFonts w:cstheme="minorHAnsi"/>
                <w:sz w:val="16"/>
                <w:szCs w:val="16"/>
                <w:lang w:eastAsia="pl-PL"/>
              </w:rPr>
            </w:pPr>
            <w:r w:rsidRPr="004B40E4">
              <w:rPr>
                <w:rFonts w:cstheme="minorHAnsi"/>
                <w:sz w:val="16"/>
                <w:szCs w:val="16"/>
                <w:lang w:eastAsia="pl-PL"/>
              </w:rPr>
              <w:t>Politechnika Warszawska</w:t>
            </w:r>
          </w:p>
        </w:tc>
        <w:tc>
          <w:tcPr>
            <w:tcW w:w="1134" w:type="dxa"/>
            <w:vAlign w:val="center"/>
          </w:tcPr>
          <w:p w14:paraId="68CC4212" w14:textId="77777777" w:rsidR="004E27B1" w:rsidRPr="004B40E4" w:rsidRDefault="004E27B1" w:rsidP="004E27B1">
            <w:pPr>
              <w:spacing w:before="240" w:after="240"/>
              <w:rPr>
                <w:rFonts w:cstheme="minorHAnsi"/>
                <w:b/>
                <w:noProof/>
                <w:sz w:val="16"/>
                <w:szCs w:val="16"/>
              </w:rPr>
            </w:pPr>
            <w:r w:rsidRPr="004B40E4">
              <w:rPr>
                <w:rFonts w:cstheme="minorHAnsi"/>
                <w:b/>
                <w:noProof/>
                <w:sz w:val="16"/>
                <w:szCs w:val="16"/>
              </w:rPr>
              <w:t xml:space="preserve">Wsparcie infrastruktury badawczo-rozwojowej przedsiębiorstw </w:t>
            </w:r>
          </w:p>
          <w:p w14:paraId="7F0F97AF" w14:textId="77777777" w:rsidR="004E27B1" w:rsidRPr="004B40E4" w:rsidRDefault="004E27B1" w:rsidP="004E27B1">
            <w:pPr>
              <w:spacing w:before="240" w:after="240"/>
              <w:rPr>
                <w:rFonts w:cstheme="minorHAnsi"/>
                <w:b/>
                <w:noProof/>
                <w:sz w:val="16"/>
                <w:szCs w:val="16"/>
              </w:rPr>
            </w:pPr>
            <w:r w:rsidRPr="004B40E4">
              <w:rPr>
                <w:rFonts w:cstheme="minorHAnsi"/>
                <w:b/>
                <w:noProof/>
                <w:sz w:val="16"/>
                <w:szCs w:val="16"/>
              </w:rPr>
              <w:t xml:space="preserve">Oferowane wsparcie przyczyni się do powstawania w przedsiębiorstwach działów B+R, laboratoriów lub centrów badawczo-rozwojowych. Wsparcie wymaga określenia priorytetów badawczych (agendy badawczej). Inwestycje w infrastrukturę badawczą będą obejmowały zakup aparatury, sprzętu lub </w:t>
            </w:r>
            <w:r w:rsidRPr="004B40E4">
              <w:rPr>
                <w:rFonts w:cstheme="minorHAnsi"/>
                <w:b/>
                <w:noProof/>
                <w:sz w:val="16"/>
                <w:szCs w:val="16"/>
              </w:rPr>
              <w:lastRenderedPageBreak/>
              <w:t>technologii służącej tworzeniu innowacyjnych produktów i usług.</w:t>
            </w:r>
          </w:p>
        </w:tc>
        <w:tc>
          <w:tcPr>
            <w:tcW w:w="2693" w:type="dxa"/>
            <w:vAlign w:val="center"/>
          </w:tcPr>
          <w:p w14:paraId="143B0B0A" w14:textId="77777777" w:rsidR="004E27B1" w:rsidRPr="004B40E4" w:rsidRDefault="004E27B1" w:rsidP="004E27B1">
            <w:pPr>
              <w:spacing w:after="120"/>
              <w:jc w:val="both"/>
              <w:rPr>
                <w:rFonts w:cstheme="minorHAnsi"/>
                <w:sz w:val="18"/>
                <w:szCs w:val="18"/>
              </w:rPr>
            </w:pPr>
            <w:r w:rsidRPr="004B40E4">
              <w:rPr>
                <w:rFonts w:cstheme="minorHAnsi"/>
                <w:b/>
                <w:iCs/>
                <w:sz w:val="18"/>
                <w:szCs w:val="18"/>
              </w:rPr>
              <w:lastRenderedPageBreak/>
              <w:t xml:space="preserve">Propozycja zapisu: </w:t>
            </w:r>
            <w:r w:rsidRPr="004B40E4">
              <w:rPr>
                <w:rFonts w:cstheme="minorHAnsi"/>
                <w:sz w:val="18"/>
                <w:szCs w:val="18"/>
              </w:rPr>
              <w:t>Inwestycje w infrastrukturę badawczą będą obejmowały zakup aparatury, sprzętu lub technologii wraz z kosztami jej uruchomienia, w celu tworzenia innowacyjnych produktów i usług.</w:t>
            </w:r>
          </w:p>
          <w:p w14:paraId="382338DA" w14:textId="77777777" w:rsidR="004E27B1" w:rsidRPr="004B40E4" w:rsidRDefault="004E27B1" w:rsidP="004E27B1">
            <w:pPr>
              <w:spacing w:line="276" w:lineRule="auto"/>
              <w:rPr>
                <w:rFonts w:cstheme="minorHAnsi"/>
                <w:b/>
                <w:bCs/>
                <w:i/>
                <w:sz w:val="16"/>
                <w:szCs w:val="16"/>
              </w:rPr>
            </w:pPr>
          </w:p>
        </w:tc>
        <w:tc>
          <w:tcPr>
            <w:tcW w:w="3544" w:type="dxa"/>
            <w:vAlign w:val="center"/>
          </w:tcPr>
          <w:p w14:paraId="3A48E234" w14:textId="77777777" w:rsidR="004E27B1" w:rsidRPr="004B40E4" w:rsidRDefault="004E27B1" w:rsidP="004E27B1">
            <w:pPr>
              <w:tabs>
                <w:tab w:val="left" w:pos="6270"/>
              </w:tabs>
              <w:jc w:val="both"/>
              <w:rPr>
                <w:rFonts w:cstheme="minorHAnsi"/>
                <w:sz w:val="18"/>
                <w:szCs w:val="18"/>
              </w:rPr>
            </w:pPr>
            <w:r w:rsidRPr="004B40E4">
              <w:rPr>
                <w:rFonts w:cstheme="minorHAnsi"/>
                <w:sz w:val="18"/>
                <w:szCs w:val="18"/>
              </w:rPr>
              <w:t xml:space="preserve">Sam zakup infrastruktury badawczej nie determinuje wdrożenia nowego rozwiązania, produktu bądź usługi, gros kosztów dotyczy procesu jej uruchomienia, z wykorzystaniem potencjału badawczego i kompetencji sektora nauki. </w:t>
            </w:r>
          </w:p>
          <w:p w14:paraId="191ACB05" w14:textId="77777777" w:rsidR="004E27B1" w:rsidRPr="004B40E4" w:rsidRDefault="004E27B1" w:rsidP="004E27B1">
            <w:pPr>
              <w:tabs>
                <w:tab w:val="left" w:pos="6270"/>
              </w:tabs>
              <w:jc w:val="both"/>
              <w:rPr>
                <w:rFonts w:cstheme="minorHAnsi"/>
                <w:sz w:val="18"/>
                <w:szCs w:val="18"/>
              </w:rPr>
            </w:pPr>
          </w:p>
          <w:p w14:paraId="33EB4866" w14:textId="77777777" w:rsidR="004E27B1" w:rsidRPr="004B40E4" w:rsidRDefault="004E27B1" w:rsidP="004E27B1">
            <w:pPr>
              <w:tabs>
                <w:tab w:val="left" w:pos="6270"/>
              </w:tabs>
              <w:jc w:val="both"/>
              <w:rPr>
                <w:rFonts w:cstheme="minorHAnsi"/>
                <w:b/>
                <w:sz w:val="18"/>
                <w:szCs w:val="18"/>
              </w:rPr>
            </w:pPr>
          </w:p>
          <w:p w14:paraId="644532C4" w14:textId="77777777" w:rsidR="004E27B1" w:rsidRPr="004B40E4" w:rsidRDefault="004E27B1" w:rsidP="004E27B1">
            <w:pPr>
              <w:tabs>
                <w:tab w:val="left" w:pos="6270"/>
              </w:tabs>
              <w:jc w:val="both"/>
              <w:rPr>
                <w:rFonts w:cstheme="minorHAnsi"/>
                <w:b/>
                <w:sz w:val="18"/>
                <w:szCs w:val="18"/>
              </w:rPr>
            </w:pPr>
            <w:r w:rsidRPr="004B40E4">
              <w:rPr>
                <w:rFonts w:cstheme="minorHAnsi"/>
                <w:b/>
                <w:sz w:val="18"/>
                <w:szCs w:val="18"/>
              </w:rPr>
              <w:t xml:space="preserve">Uwagi dodatkowe do:  </w:t>
            </w:r>
          </w:p>
          <w:p w14:paraId="4DB96E81" w14:textId="77777777" w:rsidR="004E27B1" w:rsidRPr="004B40E4" w:rsidRDefault="004E27B1" w:rsidP="004E27B1">
            <w:pPr>
              <w:tabs>
                <w:tab w:val="left" w:pos="6270"/>
              </w:tabs>
              <w:jc w:val="both"/>
              <w:rPr>
                <w:rFonts w:cstheme="minorHAnsi"/>
                <w:b/>
                <w:sz w:val="18"/>
                <w:szCs w:val="18"/>
              </w:rPr>
            </w:pPr>
          </w:p>
          <w:p w14:paraId="5DD13AE1" w14:textId="77777777" w:rsidR="004E27B1" w:rsidRPr="004B40E4" w:rsidRDefault="004E27B1" w:rsidP="004E27B1">
            <w:pPr>
              <w:tabs>
                <w:tab w:val="left" w:pos="6270"/>
              </w:tabs>
              <w:jc w:val="both"/>
              <w:rPr>
                <w:rFonts w:cstheme="minorHAnsi"/>
                <w:b/>
                <w:sz w:val="18"/>
                <w:szCs w:val="18"/>
              </w:rPr>
            </w:pPr>
            <w:r w:rsidRPr="004B40E4">
              <w:rPr>
                <w:rFonts w:cstheme="minorHAnsi"/>
                <w:b/>
                <w:sz w:val="18"/>
                <w:szCs w:val="18"/>
              </w:rPr>
              <w:t xml:space="preserve">Wsparcie infrastruktury badawczo-rozwojowej przedsiębiorstw </w:t>
            </w:r>
          </w:p>
          <w:p w14:paraId="3ECCB8C8" w14:textId="77777777" w:rsidR="004E27B1" w:rsidRPr="004B40E4" w:rsidRDefault="004E27B1" w:rsidP="004E27B1">
            <w:pPr>
              <w:spacing w:after="120"/>
              <w:jc w:val="both"/>
              <w:rPr>
                <w:rFonts w:cstheme="minorHAnsi"/>
                <w:sz w:val="18"/>
                <w:szCs w:val="18"/>
              </w:rPr>
            </w:pPr>
            <w:r w:rsidRPr="004B40E4">
              <w:rPr>
                <w:rFonts w:cstheme="minorHAnsi"/>
                <w:sz w:val="18"/>
                <w:szCs w:val="18"/>
              </w:rPr>
              <w:t>Należy rozważyć zasadność uruchamiania tego konkursu.  Wsparcie infrastruktury lab. firm w perspektywach: 2007 - 2013 oraz obecnej 2014 - 2020, powoduje, iż może nastąpić swoistego rodzaju konkurencja z publicznym sektorem B+R.  Być może warto rozważyć wprowadzenie rozwiązania voucherów  dla firm zainteresowanych wykorzystaniem laboratoriów np.: w publicznym sektorze B+R lub wsparcie "małej" infrastruktury B+R nie przekraczającej wartości np.: 250/500 tys. zł.</w:t>
            </w:r>
          </w:p>
          <w:p w14:paraId="4ED9B1D6" w14:textId="77777777" w:rsidR="004E27B1" w:rsidRPr="004B40E4" w:rsidRDefault="004E27B1" w:rsidP="004E27B1">
            <w:pPr>
              <w:pStyle w:val="Tekstkomentarza"/>
              <w:rPr>
                <w:rStyle w:val="Odwoaniedokomentarza"/>
                <w:rFonts w:cstheme="minorHAnsi"/>
              </w:rPr>
            </w:pPr>
          </w:p>
        </w:tc>
        <w:tc>
          <w:tcPr>
            <w:tcW w:w="3084" w:type="dxa"/>
            <w:vAlign w:val="center"/>
          </w:tcPr>
          <w:p w14:paraId="10884F23" w14:textId="292F74A4" w:rsidR="004E27B1" w:rsidRPr="004055BB" w:rsidRDefault="004E27B1" w:rsidP="004E27B1">
            <w:pPr>
              <w:rPr>
                <w:rFonts w:cstheme="minorHAnsi"/>
                <w:b/>
                <w:sz w:val="16"/>
                <w:szCs w:val="16"/>
              </w:rPr>
            </w:pPr>
            <w:r w:rsidRPr="004055BB">
              <w:rPr>
                <w:rFonts w:cstheme="minorHAnsi"/>
                <w:b/>
                <w:sz w:val="16"/>
                <w:szCs w:val="16"/>
              </w:rPr>
              <w:t>Firmy mają w ramach swojej działalności działy badawczo-rozwojowe i realizują badania bez udziału jednostki naukowej. Wsparcie przedsiębiorstw w tym obszarze jest w pełni uzasadnione, realizacja prac B+R w przedsiębiorstwie oznacza ich wykorzystanie w gospodarce. Całość dofinansowanej infrastruktury jest wykorzystywana gospodarczo, w przeciwieństwie do infrastruktury badawczej jednostek naukowych. Doświadczenia obecnej perspektywy, w ramach, której wspierana była infrastruktura badawcza jednostek naukowych, pokazują, że część gospodarcza w projektach 1.1 zwykle stanowiła 20% w projekcie (minimum wymagane, aby projekt otrzymał dofinansowanie), co oznacza, że wykorzystanie wspartej infrastruktury w gospodarce jest mocno ograniczone.</w:t>
            </w:r>
          </w:p>
          <w:p w14:paraId="5850B6DF" w14:textId="77777777" w:rsidR="004E27B1" w:rsidRPr="004055BB" w:rsidRDefault="004E27B1" w:rsidP="004E27B1">
            <w:pPr>
              <w:rPr>
                <w:rFonts w:cstheme="minorHAnsi"/>
                <w:b/>
                <w:sz w:val="16"/>
                <w:szCs w:val="16"/>
              </w:rPr>
            </w:pPr>
            <w:r w:rsidRPr="004055BB">
              <w:rPr>
                <w:rFonts w:cstheme="minorHAnsi"/>
                <w:b/>
                <w:sz w:val="16"/>
                <w:szCs w:val="16"/>
              </w:rPr>
              <w:t xml:space="preserve">W ramach Celu szczegółowego (i) beneficjentami są przedsiębiorstwa, co znajduje odzwierciedlenie we wskaźnikach: </w:t>
            </w:r>
          </w:p>
          <w:p w14:paraId="2B847BF4" w14:textId="77777777" w:rsidR="004E27B1" w:rsidRPr="004055BB" w:rsidRDefault="004E27B1" w:rsidP="004E27B1">
            <w:pPr>
              <w:rPr>
                <w:rFonts w:cstheme="minorHAnsi"/>
                <w:b/>
                <w:sz w:val="16"/>
                <w:szCs w:val="16"/>
              </w:rPr>
            </w:pPr>
            <w:r w:rsidRPr="004055BB">
              <w:rPr>
                <w:rFonts w:cstheme="minorHAnsi"/>
                <w:b/>
                <w:sz w:val="16"/>
                <w:szCs w:val="16"/>
              </w:rPr>
              <w:t>CCO01: Przedsiębiorstwa objęte wsparciem na rzecz innowacji;</w:t>
            </w:r>
          </w:p>
          <w:p w14:paraId="14940B8C" w14:textId="77777777" w:rsidR="004E27B1" w:rsidRPr="004055BB" w:rsidRDefault="004E27B1" w:rsidP="004E27B1">
            <w:pPr>
              <w:rPr>
                <w:rFonts w:cstheme="minorHAnsi"/>
                <w:b/>
                <w:sz w:val="16"/>
                <w:szCs w:val="16"/>
              </w:rPr>
            </w:pPr>
            <w:r w:rsidRPr="004055BB">
              <w:rPr>
                <w:rFonts w:cstheme="minorHAnsi"/>
                <w:b/>
                <w:sz w:val="16"/>
                <w:szCs w:val="16"/>
              </w:rPr>
              <w:t>W ramach wspartej z RPO WM 2014-2020 infrastruktury beneficjenci założyli średnio 20% wykorzystania komercyjnego (gospodarczego). W przypadku wspierana infrastruktury badawczej w przedsiębiorstwach 100 % wykorzystywano jest gospodarczo.</w:t>
            </w:r>
          </w:p>
        </w:tc>
      </w:tr>
      <w:tr w:rsidR="004E27B1" w:rsidRPr="004055BB" w14:paraId="788218CE" w14:textId="77777777" w:rsidTr="00C24048">
        <w:trPr>
          <w:gridAfter w:val="1"/>
          <w:wAfter w:w="10" w:type="dxa"/>
          <w:trHeight w:val="20"/>
        </w:trPr>
        <w:tc>
          <w:tcPr>
            <w:tcW w:w="461" w:type="dxa"/>
            <w:vAlign w:val="center"/>
          </w:tcPr>
          <w:p w14:paraId="1F886DC9" w14:textId="1C9A8FFF" w:rsidR="004E27B1" w:rsidRPr="00110465" w:rsidRDefault="003B30FB" w:rsidP="004E27B1">
            <w:pPr>
              <w:rPr>
                <w:rFonts w:cstheme="minorHAnsi"/>
                <w:b/>
                <w:bCs/>
              </w:rPr>
            </w:pPr>
            <w:r>
              <w:rPr>
                <w:rFonts w:cstheme="minorHAnsi"/>
                <w:b/>
                <w:bCs/>
              </w:rPr>
              <w:t>31</w:t>
            </w:r>
          </w:p>
        </w:tc>
        <w:tc>
          <w:tcPr>
            <w:tcW w:w="1377" w:type="dxa"/>
            <w:vAlign w:val="center"/>
          </w:tcPr>
          <w:p w14:paraId="4FE88D4A" w14:textId="3052B210"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27811E7C" w14:textId="77777777" w:rsidR="004E27B1" w:rsidRPr="004B40E4" w:rsidRDefault="004E27B1" w:rsidP="004E27B1">
            <w:pPr>
              <w:rPr>
                <w:rFonts w:cstheme="minorHAnsi"/>
                <w:bCs/>
                <w:sz w:val="16"/>
                <w:szCs w:val="16"/>
              </w:rPr>
            </w:pPr>
          </w:p>
        </w:tc>
        <w:tc>
          <w:tcPr>
            <w:tcW w:w="1134" w:type="dxa"/>
            <w:vAlign w:val="center"/>
          </w:tcPr>
          <w:p w14:paraId="1F7B4348" w14:textId="77777777" w:rsidR="004E27B1" w:rsidRPr="004B40E4" w:rsidRDefault="004E27B1" w:rsidP="004E27B1">
            <w:pPr>
              <w:rPr>
                <w:rFonts w:cstheme="minorHAnsi"/>
                <w:sz w:val="16"/>
                <w:szCs w:val="16"/>
                <w:lang w:eastAsia="pl-PL"/>
              </w:rPr>
            </w:pPr>
            <w:r w:rsidRPr="004B40E4">
              <w:rPr>
                <w:rFonts w:cstheme="minorHAnsi"/>
                <w:sz w:val="16"/>
                <w:szCs w:val="16"/>
                <w:lang w:eastAsia="pl-PL"/>
              </w:rPr>
              <w:t>Politechnika Warszawska</w:t>
            </w:r>
          </w:p>
        </w:tc>
        <w:tc>
          <w:tcPr>
            <w:tcW w:w="1134" w:type="dxa"/>
            <w:vAlign w:val="center"/>
          </w:tcPr>
          <w:p w14:paraId="56D0D887" w14:textId="77777777" w:rsidR="004E27B1" w:rsidRPr="004B40E4" w:rsidRDefault="004E27B1" w:rsidP="004E27B1">
            <w:pPr>
              <w:spacing w:before="240" w:after="240"/>
              <w:rPr>
                <w:rFonts w:cstheme="minorHAnsi"/>
                <w:b/>
                <w:noProof/>
                <w:sz w:val="16"/>
                <w:szCs w:val="16"/>
              </w:rPr>
            </w:pPr>
            <w:r w:rsidRPr="004B40E4">
              <w:rPr>
                <w:rFonts w:cstheme="minorHAnsi"/>
                <w:b/>
                <w:noProof/>
                <w:sz w:val="16"/>
                <w:szCs w:val="16"/>
              </w:rPr>
              <w:t xml:space="preserve">Wsparcie infrastruktury badawczo-rozwojowej jednostek naukowych </w:t>
            </w:r>
          </w:p>
          <w:p w14:paraId="250F95CD" w14:textId="77777777" w:rsidR="004E27B1" w:rsidRPr="004B40E4" w:rsidRDefault="004E27B1" w:rsidP="004E27B1">
            <w:pPr>
              <w:spacing w:before="240" w:after="240"/>
              <w:rPr>
                <w:rFonts w:cstheme="minorHAnsi"/>
                <w:b/>
                <w:noProof/>
                <w:sz w:val="16"/>
                <w:szCs w:val="16"/>
              </w:rPr>
            </w:pPr>
            <w:r w:rsidRPr="004B40E4">
              <w:rPr>
                <w:rFonts w:cstheme="minorHAnsi"/>
                <w:b/>
                <w:noProof/>
                <w:sz w:val="16"/>
                <w:szCs w:val="16"/>
              </w:rPr>
              <w:t xml:space="preserve">Wsparcie będzie kierowane na rozbudowę lub modernizację infrastruktury badawczo-rozwojowej jednostek naukowych realizujących badania ukierunkowane na komercjalizację i współpracę z przedsiębiorstwami. Przewiduje się inwestycje odpowiadające zidentyfikowanym potrzebom przedsiębiorstw.  </w:t>
            </w:r>
            <w:r w:rsidRPr="004B40E4">
              <w:rPr>
                <w:rFonts w:cstheme="minorHAnsi"/>
                <w:b/>
                <w:noProof/>
                <w:sz w:val="16"/>
                <w:szCs w:val="16"/>
              </w:rPr>
              <w:lastRenderedPageBreak/>
              <w:t>Warunkiem otrzymania wsparcia będzie współpraca z przedsiębiorstwami i osiąganie przychodów z sektora przedsiębiorstw.</w:t>
            </w:r>
          </w:p>
        </w:tc>
        <w:tc>
          <w:tcPr>
            <w:tcW w:w="2693" w:type="dxa"/>
            <w:vAlign w:val="center"/>
          </w:tcPr>
          <w:p w14:paraId="61F29C62" w14:textId="77777777" w:rsidR="004E27B1" w:rsidRPr="004B40E4" w:rsidRDefault="004E27B1" w:rsidP="004E27B1">
            <w:pPr>
              <w:spacing w:after="120"/>
              <w:jc w:val="both"/>
              <w:rPr>
                <w:rFonts w:cstheme="minorHAnsi"/>
                <w:iCs/>
                <w:sz w:val="18"/>
                <w:szCs w:val="18"/>
              </w:rPr>
            </w:pPr>
            <w:r w:rsidRPr="004B40E4">
              <w:rPr>
                <w:rFonts w:cstheme="minorHAnsi"/>
                <w:iCs/>
                <w:sz w:val="18"/>
                <w:szCs w:val="18"/>
              </w:rPr>
              <w:lastRenderedPageBreak/>
              <w:t xml:space="preserve">Infrastruktura jest potrzebna, ale co z jej utrzymaniem po zakończeniu projektu? </w:t>
            </w:r>
            <w:r w:rsidRPr="004B40E4">
              <w:rPr>
                <w:rFonts w:cstheme="minorHAnsi"/>
                <w:b/>
                <w:iCs/>
                <w:sz w:val="18"/>
                <w:szCs w:val="18"/>
              </w:rPr>
              <w:t>Propozycja zapisu:</w:t>
            </w:r>
            <w:r w:rsidRPr="004B40E4">
              <w:rPr>
                <w:rFonts w:cstheme="minorHAnsi"/>
                <w:iCs/>
                <w:sz w:val="18"/>
                <w:szCs w:val="18"/>
              </w:rPr>
              <w:t xml:space="preserve"> Wsparcie będzie kierowane na rozbudowę i utrzymanie lub modernizację i utrzymanie przez pierwsze …. infrastruktury…</w:t>
            </w:r>
          </w:p>
          <w:p w14:paraId="33663D4F" w14:textId="77777777" w:rsidR="004E27B1" w:rsidRPr="004B40E4" w:rsidRDefault="004E27B1" w:rsidP="004E27B1">
            <w:pPr>
              <w:spacing w:line="276" w:lineRule="auto"/>
              <w:rPr>
                <w:rFonts w:cstheme="minorHAnsi"/>
                <w:b/>
                <w:bCs/>
                <w:i/>
                <w:sz w:val="16"/>
                <w:szCs w:val="16"/>
              </w:rPr>
            </w:pPr>
          </w:p>
        </w:tc>
        <w:tc>
          <w:tcPr>
            <w:tcW w:w="3544" w:type="dxa"/>
            <w:vAlign w:val="center"/>
          </w:tcPr>
          <w:p w14:paraId="744AD424" w14:textId="77777777" w:rsidR="004E27B1" w:rsidRPr="004B40E4" w:rsidRDefault="004E27B1" w:rsidP="004E27B1">
            <w:pPr>
              <w:spacing w:after="120"/>
              <w:jc w:val="both"/>
              <w:rPr>
                <w:rFonts w:cstheme="minorHAnsi"/>
                <w:iCs/>
                <w:sz w:val="18"/>
                <w:szCs w:val="18"/>
              </w:rPr>
            </w:pPr>
            <w:r w:rsidRPr="004B40E4">
              <w:rPr>
                <w:rFonts w:cstheme="minorHAnsi"/>
                <w:sz w:val="18"/>
                <w:szCs w:val="18"/>
              </w:rPr>
              <w:t>Tworzenie infrastruktury, która nie będzie wykorzystywana w pełni, nie ma ekonomicznego uzasadnienia. Koniecznym jest również analiza sytuacji dotyczącej modernizacji infrastruktury B+R jednostek naukowych, która dotychczas nie była wykorzystywana komercyjnie.</w:t>
            </w:r>
          </w:p>
          <w:p w14:paraId="75B95E1D" w14:textId="77777777" w:rsidR="004E27B1" w:rsidRPr="004B40E4" w:rsidRDefault="004E27B1" w:rsidP="004E27B1">
            <w:pPr>
              <w:tabs>
                <w:tab w:val="left" w:pos="6270"/>
              </w:tabs>
              <w:jc w:val="both"/>
              <w:rPr>
                <w:rFonts w:cstheme="minorHAnsi"/>
                <w:b/>
                <w:iCs/>
                <w:sz w:val="18"/>
                <w:szCs w:val="18"/>
              </w:rPr>
            </w:pPr>
          </w:p>
          <w:p w14:paraId="635C743F" w14:textId="77777777" w:rsidR="004E27B1" w:rsidRPr="004B40E4" w:rsidRDefault="004E27B1" w:rsidP="004E27B1">
            <w:pPr>
              <w:tabs>
                <w:tab w:val="left" w:pos="6270"/>
              </w:tabs>
              <w:jc w:val="both"/>
              <w:rPr>
                <w:rFonts w:cstheme="minorHAnsi"/>
                <w:b/>
                <w:iCs/>
                <w:sz w:val="18"/>
                <w:szCs w:val="18"/>
              </w:rPr>
            </w:pPr>
          </w:p>
          <w:p w14:paraId="6CE47C83" w14:textId="77777777" w:rsidR="004E27B1" w:rsidRPr="004B40E4" w:rsidRDefault="004E27B1" w:rsidP="004E27B1">
            <w:pPr>
              <w:tabs>
                <w:tab w:val="left" w:pos="6270"/>
              </w:tabs>
              <w:jc w:val="both"/>
              <w:rPr>
                <w:rFonts w:cstheme="minorHAnsi"/>
                <w:b/>
                <w:sz w:val="18"/>
                <w:szCs w:val="18"/>
              </w:rPr>
            </w:pPr>
            <w:r w:rsidRPr="004B40E4">
              <w:rPr>
                <w:rFonts w:cstheme="minorHAnsi"/>
                <w:b/>
                <w:sz w:val="18"/>
                <w:szCs w:val="18"/>
              </w:rPr>
              <w:t xml:space="preserve">Uwagi dodatkowe do:  </w:t>
            </w:r>
          </w:p>
          <w:p w14:paraId="14898F73" w14:textId="77777777" w:rsidR="004E27B1" w:rsidRPr="004B40E4" w:rsidRDefault="004E27B1" w:rsidP="004E27B1">
            <w:pPr>
              <w:tabs>
                <w:tab w:val="left" w:pos="6270"/>
              </w:tabs>
              <w:jc w:val="both"/>
              <w:rPr>
                <w:rFonts w:cstheme="minorHAnsi"/>
                <w:b/>
                <w:iCs/>
                <w:sz w:val="18"/>
                <w:szCs w:val="18"/>
              </w:rPr>
            </w:pPr>
            <w:r w:rsidRPr="004B40E4">
              <w:rPr>
                <w:rFonts w:cstheme="minorHAnsi"/>
                <w:b/>
                <w:iCs/>
                <w:sz w:val="18"/>
                <w:szCs w:val="18"/>
              </w:rPr>
              <w:t xml:space="preserve"> </w:t>
            </w:r>
          </w:p>
          <w:p w14:paraId="7C50EAF1" w14:textId="77777777" w:rsidR="004E27B1" w:rsidRPr="004B40E4" w:rsidRDefault="004E27B1" w:rsidP="004E27B1">
            <w:pPr>
              <w:tabs>
                <w:tab w:val="left" w:pos="6270"/>
              </w:tabs>
              <w:jc w:val="both"/>
              <w:rPr>
                <w:rFonts w:cstheme="minorHAnsi"/>
                <w:b/>
                <w:sz w:val="18"/>
                <w:szCs w:val="18"/>
              </w:rPr>
            </w:pPr>
            <w:r w:rsidRPr="004B40E4">
              <w:rPr>
                <w:rFonts w:cstheme="minorHAnsi"/>
                <w:b/>
                <w:sz w:val="18"/>
                <w:szCs w:val="18"/>
              </w:rPr>
              <w:t xml:space="preserve">Wsparcie infrastruktury badawczo-rozwojowej jednostek naukowych </w:t>
            </w:r>
          </w:p>
          <w:p w14:paraId="47521A49" w14:textId="77777777" w:rsidR="004E27B1" w:rsidRPr="004B40E4" w:rsidRDefault="004E27B1" w:rsidP="004E27B1">
            <w:pPr>
              <w:tabs>
                <w:tab w:val="left" w:pos="6270"/>
              </w:tabs>
              <w:jc w:val="both"/>
              <w:rPr>
                <w:rFonts w:cstheme="minorHAnsi"/>
                <w:b/>
                <w:sz w:val="18"/>
                <w:szCs w:val="18"/>
              </w:rPr>
            </w:pPr>
          </w:p>
          <w:p w14:paraId="33C72A60" w14:textId="77777777" w:rsidR="004E27B1" w:rsidRPr="004B40E4" w:rsidRDefault="004E27B1" w:rsidP="004E27B1">
            <w:pPr>
              <w:spacing w:after="120"/>
              <w:jc w:val="both"/>
              <w:rPr>
                <w:rFonts w:cstheme="minorHAnsi"/>
                <w:sz w:val="18"/>
                <w:szCs w:val="18"/>
              </w:rPr>
            </w:pPr>
            <w:r w:rsidRPr="004B40E4">
              <w:rPr>
                <w:rFonts w:cstheme="minorHAnsi"/>
                <w:sz w:val="18"/>
                <w:szCs w:val="18"/>
              </w:rPr>
              <w:t>Mając na uwadze doświadczenia z obecnej perspektywy 2014 - 2020, jak również biorąc pod uwagę zasady pomocy publicznej należy bardzo uważnie określić zasady kooperacji, pomiędzy firmami oraz jednostkami naukowymi w zakresie współrealizacji projektów w ramach przedmiotowej propozycji.</w:t>
            </w:r>
          </w:p>
          <w:p w14:paraId="7AB18621" w14:textId="77777777" w:rsidR="004E27B1" w:rsidRPr="004B40E4" w:rsidRDefault="004E27B1" w:rsidP="004E27B1">
            <w:pPr>
              <w:pStyle w:val="Tekstkomentarza"/>
              <w:rPr>
                <w:rStyle w:val="Odwoaniedokomentarza"/>
                <w:rFonts w:cstheme="minorHAnsi"/>
              </w:rPr>
            </w:pPr>
          </w:p>
        </w:tc>
        <w:tc>
          <w:tcPr>
            <w:tcW w:w="3084" w:type="dxa"/>
            <w:vAlign w:val="center"/>
          </w:tcPr>
          <w:p w14:paraId="5DD20CF4" w14:textId="77777777" w:rsidR="004E27B1" w:rsidRPr="004055BB" w:rsidRDefault="004E27B1" w:rsidP="004E27B1">
            <w:pPr>
              <w:rPr>
                <w:rFonts w:cstheme="minorHAnsi"/>
                <w:b/>
                <w:sz w:val="16"/>
                <w:szCs w:val="16"/>
              </w:rPr>
            </w:pPr>
            <w:r w:rsidRPr="004055BB">
              <w:rPr>
                <w:rFonts w:cstheme="minorHAnsi"/>
                <w:b/>
                <w:sz w:val="16"/>
                <w:szCs w:val="16"/>
              </w:rPr>
              <w:t xml:space="preserve">Interwencja w CP 1 jest kierowana do przedsiębiorców o czym świadczy wskaźnik </w:t>
            </w:r>
            <w:r w:rsidRPr="004055BB">
              <w:rPr>
                <w:rFonts w:cstheme="minorHAnsi"/>
                <w:b/>
              </w:rPr>
              <w:t xml:space="preserve"> </w:t>
            </w:r>
            <w:r w:rsidRPr="004055BB">
              <w:rPr>
                <w:rFonts w:cstheme="minorHAnsi"/>
                <w:b/>
                <w:sz w:val="16"/>
                <w:szCs w:val="16"/>
              </w:rPr>
              <w:t>CCO01: Przedsiębiorstwa objęte wsparciem na rzecz innowacji;</w:t>
            </w:r>
          </w:p>
          <w:p w14:paraId="73C6D313" w14:textId="178B69DD" w:rsidR="004E27B1" w:rsidRPr="004055BB" w:rsidRDefault="004E27B1" w:rsidP="004E27B1">
            <w:pPr>
              <w:rPr>
                <w:rFonts w:cstheme="minorHAnsi"/>
                <w:b/>
                <w:sz w:val="16"/>
                <w:szCs w:val="16"/>
              </w:rPr>
            </w:pPr>
            <w:r w:rsidRPr="004055BB">
              <w:rPr>
                <w:rFonts w:cstheme="minorHAnsi"/>
                <w:b/>
                <w:sz w:val="16"/>
                <w:szCs w:val="16"/>
              </w:rPr>
              <w:t>W sytuacji wspierania infrastruktury badawczej jednostek naukowych uzasadnione jest wykorzystanie wspartej infrastruktury komercyjnie, wtedy nie będzie istniał problem z jej utrzymaniem.</w:t>
            </w:r>
          </w:p>
          <w:p w14:paraId="0773975A" w14:textId="09882A89" w:rsidR="004E27B1" w:rsidRPr="004055BB" w:rsidRDefault="004E27B1" w:rsidP="004E27B1">
            <w:pPr>
              <w:rPr>
                <w:rFonts w:cstheme="minorHAnsi"/>
                <w:b/>
                <w:sz w:val="16"/>
                <w:szCs w:val="16"/>
              </w:rPr>
            </w:pPr>
            <w:r w:rsidRPr="004055BB">
              <w:rPr>
                <w:rFonts w:cstheme="minorHAnsi"/>
                <w:b/>
                <w:sz w:val="16"/>
                <w:szCs w:val="16"/>
              </w:rPr>
              <w:t>Ponadto jednostki naukowe otrzymają środki z budżetu państwa na swoją działalność statutową. Zgodnie z zasadą dodatkowości</w:t>
            </w:r>
            <w:r w:rsidRPr="004055BB">
              <w:rPr>
                <w:rFonts w:cstheme="minorHAnsi"/>
                <w:b/>
              </w:rPr>
              <w:t xml:space="preserve"> </w:t>
            </w:r>
            <w:r w:rsidRPr="004055BB">
              <w:rPr>
                <w:rFonts w:cstheme="minorHAnsi"/>
                <w:b/>
                <w:sz w:val="16"/>
                <w:szCs w:val="16"/>
              </w:rPr>
              <w:t xml:space="preserve">środki europejskie powinny uzupełniać środki finansowe poszczególnych państw członkowskich, a nie je zastępować. </w:t>
            </w:r>
          </w:p>
        </w:tc>
      </w:tr>
      <w:tr w:rsidR="004E27B1" w:rsidRPr="004055BB" w14:paraId="776E7040" w14:textId="77777777" w:rsidTr="00C24048">
        <w:trPr>
          <w:gridAfter w:val="1"/>
          <w:wAfter w:w="10" w:type="dxa"/>
          <w:trHeight w:val="20"/>
        </w:trPr>
        <w:tc>
          <w:tcPr>
            <w:tcW w:w="461" w:type="dxa"/>
            <w:vAlign w:val="center"/>
          </w:tcPr>
          <w:p w14:paraId="31FE911F" w14:textId="0C901A3E" w:rsidR="004E27B1" w:rsidRPr="006D1EB6" w:rsidRDefault="004E27B1" w:rsidP="004E27B1">
            <w:pPr>
              <w:rPr>
                <w:rFonts w:cstheme="minorHAnsi"/>
                <w:b/>
                <w:bCs/>
              </w:rPr>
            </w:pPr>
            <w:r>
              <w:rPr>
                <w:rFonts w:cstheme="minorHAnsi"/>
                <w:b/>
                <w:bCs/>
              </w:rPr>
              <w:t>3</w:t>
            </w:r>
            <w:r w:rsidR="003B30FB">
              <w:rPr>
                <w:rFonts w:cstheme="minorHAnsi"/>
                <w:b/>
                <w:bCs/>
              </w:rPr>
              <w:t>2</w:t>
            </w:r>
          </w:p>
        </w:tc>
        <w:tc>
          <w:tcPr>
            <w:tcW w:w="1377" w:type="dxa"/>
            <w:vAlign w:val="center"/>
          </w:tcPr>
          <w:p w14:paraId="0E121686" w14:textId="36DFEB73"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66F6D85C" w14:textId="77777777" w:rsidR="004E27B1" w:rsidRPr="004B40E4" w:rsidRDefault="004E27B1" w:rsidP="004E27B1">
            <w:pPr>
              <w:rPr>
                <w:rFonts w:cstheme="minorHAnsi"/>
                <w:bCs/>
                <w:sz w:val="16"/>
                <w:szCs w:val="16"/>
              </w:rPr>
            </w:pPr>
          </w:p>
        </w:tc>
        <w:tc>
          <w:tcPr>
            <w:tcW w:w="1134" w:type="dxa"/>
            <w:vAlign w:val="center"/>
          </w:tcPr>
          <w:p w14:paraId="26D73EC7" w14:textId="77777777" w:rsidR="004E27B1" w:rsidRPr="004B40E4" w:rsidRDefault="004E27B1" w:rsidP="004E27B1">
            <w:pPr>
              <w:rPr>
                <w:rFonts w:cstheme="minorHAnsi"/>
                <w:sz w:val="16"/>
                <w:szCs w:val="16"/>
                <w:lang w:eastAsia="pl-PL"/>
              </w:rPr>
            </w:pPr>
            <w:r w:rsidRPr="004B40E4">
              <w:rPr>
                <w:rFonts w:cstheme="minorHAnsi"/>
                <w:sz w:val="16"/>
                <w:szCs w:val="16"/>
                <w:lang w:eastAsia="pl-PL"/>
              </w:rPr>
              <w:t>Politechnika Warszawska</w:t>
            </w:r>
          </w:p>
        </w:tc>
        <w:tc>
          <w:tcPr>
            <w:tcW w:w="1134" w:type="dxa"/>
            <w:vAlign w:val="center"/>
          </w:tcPr>
          <w:p w14:paraId="2A902DB6" w14:textId="77777777" w:rsidR="004E27B1" w:rsidRPr="004B40E4" w:rsidRDefault="004E27B1" w:rsidP="004E27B1">
            <w:pPr>
              <w:spacing w:before="240" w:after="240"/>
              <w:rPr>
                <w:rFonts w:cstheme="minorHAnsi"/>
                <w:b/>
                <w:noProof/>
                <w:sz w:val="16"/>
                <w:szCs w:val="16"/>
              </w:rPr>
            </w:pPr>
            <w:r w:rsidRPr="004B40E4">
              <w:rPr>
                <w:rFonts w:cstheme="minorHAnsi"/>
                <w:b/>
                <w:noProof/>
                <w:sz w:val="16"/>
                <w:szCs w:val="16"/>
              </w:rPr>
              <w:t xml:space="preserve">Wsparcie procesu przedsiębiorczego odkrywania </w:t>
            </w:r>
          </w:p>
          <w:p w14:paraId="78367BA7" w14:textId="77777777" w:rsidR="004E27B1" w:rsidRPr="004B40E4" w:rsidRDefault="004E27B1" w:rsidP="004E27B1">
            <w:pPr>
              <w:spacing w:before="240" w:after="240"/>
              <w:rPr>
                <w:rFonts w:cstheme="minorHAnsi"/>
                <w:b/>
                <w:noProof/>
                <w:sz w:val="16"/>
                <w:szCs w:val="16"/>
              </w:rPr>
            </w:pPr>
            <w:r w:rsidRPr="004B40E4">
              <w:rPr>
                <w:rFonts w:cstheme="minorHAnsi"/>
                <w:b/>
                <w:noProof/>
                <w:sz w:val="16"/>
                <w:szCs w:val="16"/>
              </w:rPr>
              <w:t xml:space="preserve">Projekt będzie obejmował działania na rzecz utrzymania stanu spełnienia warunku podstawowego dla CP1, w tym w szczególności rozwoju i utrzymania ciągłości procesu przedsiębiorczego odkrywania: intensyfikacji współpracy między światem nauki, </w:t>
            </w:r>
            <w:r w:rsidRPr="004B40E4">
              <w:rPr>
                <w:rFonts w:cstheme="minorHAnsi"/>
                <w:b/>
                <w:noProof/>
                <w:sz w:val="16"/>
                <w:szCs w:val="16"/>
              </w:rPr>
              <w:lastRenderedPageBreak/>
              <w:t>gospodarki, społeczeństwem obywatelskim i administracją publiczną, identyfikacji i doprecyzowania obszarów inteligentnej specjalizacji (np. poprzez agendy badawcze), zapewnienia informacji o występowaniu lub braku potencjału rozwojowego, a także udziału interesariuszy w procesach tworzenia, wdrażania, monitorowania, ewaluacji i aktualizacji regionalnej strategii inteligentnej specjalizacji.</w:t>
            </w:r>
          </w:p>
        </w:tc>
        <w:tc>
          <w:tcPr>
            <w:tcW w:w="2693" w:type="dxa"/>
            <w:vAlign w:val="center"/>
          </w:tcPr>
          <w:p w14:paraId="5D329C05" w14:textId="77777777" w:rsidR="004E27B1" w:rsidRPr="004B40E4" w:rsidRDefault="004E27B1" w:rsidP="004E27B1">
            <w:pPr>
              <w:spacing w:line="276" w:lineRule="auto"/>
              <w:rPr>
                <w:rFonts w:cstheme="minorHAnsi"/>
                <w:b/>
                <w:bCs/>
                <w:i/>
                <w:sz w:val="16"/>
                <w:szCs w:val="16"/>
              </w:rPr>
            </w:pPr>
            <w:r w:rsidRPr="004B40E4">
              <w:rPr>
                <w:rFonts w:cstheme="minorHAnsi"/>
                <w:b/>
                <w:bCs/>
                <w:i/>
                <w:sz w:val="16"/>
                <w:szCs w:val="16"/>
              </w:rPr>
              <w:lastRenderedPageBreak/>
              <w:t xml:space="preserve">Konieczne jest dodatkowe wsparcie procesu komercjalizacji w jednostkach naukowych, budowanie kompetencji w zakresie wycen, obsługi prawnej i administracyjnej. </w:t>
            </w:r>
          </w:p>
          <w:p w14:paraId="79984A73" w14:textId="77777777" w:rsidR="004E27B1" w:rsidRPr="004B40E4" w:rsidRDefault="004E27B1" w:rsidP="004E27B1">
            <w:pPr>
              <w:spacing w:line="276" w:lineRule="auto"/>
              <w:rPr>
                <w:rFonts w:cstheme="minorHAnsi"/>
                <w:b/>
                <w:bCs/>
                <w:i/>
                <w:sz w:val="16"/>
                <w:szCs w:val="16"/>
              </w:rPr>
            </w:pPr>
            <w:r w:rsidRPr="004B40E4">
              <w:rPr>
                <w:rFonts w:cstheme="minorHAnsi"/>
                <w:b/>
                <w:bCs/>
                <w:i/>
                <w:sz w:val="16"/>
                <w:szCs w:val="16"/>
              </w:rPr>
              <w:t>Propozycja zapisu:</w:t>
            </w:r>
          </w:p>
          <w:p w14:paraId="626D076D" w14:textId="77777777" w:rsidR="004E27B1" w:rsidRPr="004B40E4" w:rsidRDefault="004E27B1" w:rsidP="004E27B1">
            <w:pPr>
              <w:spacing w:line="276" w:lineRule="auto"/>
              <w:rPr>
                <w:rFonts w:cstheme="minorHAnsi"/>
                <w:b/>
                <w:bCs/>
                <w:i/>
                <w:sz w:val="16"/>
                <w:szCs w:val="16"/>
              </w:rPr>
            </w:pPr>
            <w:r w:rsidRPr="004B40E4">
              <w:rPr>
                <w:rFonts w:cstheme="minorHAnsi"/>
                <w:b/>
                <w:bCs/>
                <w:i/>
                <w:sz w:val="16"/>
                <w:szCs w:val="16"/>
              </w:rPr>
              <w:t>Dodatkowe wsparcie będzie kierowane na usprawnienie procesu komercjalizacji w jednostkach naukowych poprzez m.in. dostęp do doradztwa i szkoleń z zakresu wycen, obsługi prawnej i administracyjnej procesu komercjalizacji.</w:t>
            </w:r>
          </w:p>
        </w:tc>
        <w:tc>
          <w:tcPr>
            <w:tcW w:w="3544" w:type="dxa"/>
            <w:vAlign w:val="center"/>
          </w:tcPr>
          <w:p w14:paraId="0BC2BEF0" w14:textId="77777777" w:rsidR="004E27B1" w:rsidRPr="004B40E4" w:rsidRDefault="004E27B1" w:rsidP="004E27B1">
            <w:pPr>
              <w:pStyle w:val="Tekstkomentarza"/>
              <w:rPr>
                <w:rStyle w:val="Odwoaniedokomentarza"/>
                <w:rFonts w:cstheme="minorHAnsi"/>
              </w:rPr>
            </w:pPr>
            <w:r w:rsidRPr="004B40E4">
              <w:rPr>
                <w:rStyle w:val="Odwoaniedokomentarza"/>
                <w:rFonts w:cstheme="minorHAnsi"/>
              </w:rPr>
              <w:t>Nie wystarczy sama agenda badawcza zatwierdzona na etapie aplikowania, ponieważ realizacja projektu trwa przynajmniej kilkanaście miesięcy i w tym czasie zmieniają się warunki ekonomiczne i potrzeby przedsiębiorstw. Powinno się wdrożyć mechanizm elastyczności w podejściu do realizacji agendy pod kątem aktualnych potrzeb rynkowych.</w:t>
            </w:r>
          </w:p>
        </w:tc>
        <w:tc>
          <w:tcPr>
            <w:tcW w:w="3084" w:type="dxa"/>
            <w:vAlign w:val="center"/>
          </w:tcPr>
          <w:p w14:paraId="710035E3" w14:textId="24A8B888" w:rsidR="004E27B1" w:rsidRDefault="004E27B1" w:rsidP="004E27B1">
            <w:pPr>
              <w:rPr>
                <w:rFonts w:cstheme="minorHAnsi"/>
                <w:b/>
                <w:sz w:val="16"/>
                <w:szCs w:val="16"/>
              </w:rPr>
            </w:pPr>
            <w:r w:rsidRPr="00D50CD3">
              <w:rPr>
                <w:rFonts w:cstheme="minorHAnsi"/>
                <w:b/>
                <w:sz w:val="16"/>
                <w:szCs w:val="16"/>
              </w:rPr>
              <w:t xml:space="preserve">Uwaga nieuwzględniona.  Szczegóły zostaną uregulowane na poziomie SZOOP/Regulaminów konkursów.  </w:t>
            </w:r>
          </w:p>
          <w:p w14:paraId="2EC778B8" w14:textId="77E67096" w:rsidR="001C31D7" w:rsidRPr="004055BB" w:rsidRDefault="00EC4F03" w:rsidP="004E27B1">
            <w:pPr>
              <w:rPr>
                <w:rFonts w:cstheme="minorHAnsi"/>
                <w:b/>
                <w:sz w:val="16"/>
                <w:szCs w:val="16"/>
              </w:rPr>
            </w:pPr>
            <w:r>
              <w:rPr>
                <w:rFonts w:cstheme="minorHAnsi"/>
                <w:b/>
                <w:sz w:val="16"/>
                <w:szCs w:val="16"/>
              </w:rPr>
              <w:t>Ideą tworzenia Centrów Transferu Technologii na uczelniach było wykształcenie kadry, która będzie posiadała kompetencje w zakresie np. własności intelektualnej. CTT mają za zadanie wspierać całą jednostkę naukową w tym obszarze.</w:t>
            </w:r>
          </w:p>
          <w:p w14:paraId="5D68ED8B" w14:textId="77777777" w:rsidR="004E27B1" w:rsidRPr="004055BB" w:rsidRDefault="004E27B1" w:rsidP="004E27B1">
            <w:pPr>
              <w:rPr>
                <w:rFonts w:cstheme="minorHAnsi"/>
                <w:b/>
                <w:sz w:val="16"/>
                <w:szCs w:val="16"/>
              </w:rPr>
            </w:pPr>
          </w:p>
          <w:p w14:paraId="4923A499" w14:textId="3CB75725" w:rsidR="004E27B1" w:rsidRPr="004055BB" w:rsidRDefault="004E27B1" w:rsidP="004E27B1">
            <w:pPr>
              <w:rPr>
                <w:rFonts w:cstheme="minorHAnsi"/>
                <w:b/>
                <w:sz w:val="16"/>
                <w:szCs w:val="16"/>
              </w:rPr>
            </w:pPr>
          </w:p>
        </w:tc>
      </w:tr>
      <w:tr w:rsidR="004E27B1" w:rsidRPr="004055BB" w14:paraId="009D2494" w14:textId="77777777" w:rsidTr="00C24048">
        <w:trPr>
          <w:gridAfter w:val="1"/>
          <w:wAfter w:w="10" w:type="dxa"/>
          <w:trHeight w:val="20"/>
        </w:trPr>
        <w:tc>
          <w:tcPr>
            <w:tcW w:w="461" w:type="dxa"/>
            <w:vAlign w:val="center"/>
          </w:tcPr>
          <w:p w14:paraId="62D52BF4" w14:textId="5C3F9FBB" w:rsidR="004E27B1" w:rsidRPr="006D1EB6" w:rsidRDefault="004E27B1" w:rsidP="004E27B1">
            <w:pPr>
              <w:rPr>
                <w:rFonts w:cstheme="minorHAnsi"/>
                <w:b/>
                <w:bCs/>
              </w:rPr>
            </w:pPr>
            <w:r>
              <w:rPr>
                <w:rFonts w:cstheme="minorHAnsi"/>
                <w:b/>
                <w:bCs/>
              </w:rPr>
              <w:t>3</w:t>
            </w:r>
            <w:r w:rsidR="003B30FB">
              <w:rPr>
                <w:rFonts w:cstheme="minorHAnsi"/>
                <w:b/>
                <w:bCs/>
              </w:rPr>
              <w:t>3</w:t>
            </w:r>
          </w:p>
        </w:tc>
        <w:tc>
          <w:tcPr>
            <w:tcW w:w="1377" w:type="dxa"/>
            <w:vAlign w:val="center"/>
          </w:tcPr>
          <w:p w14:paraId="27040E47" w14:textId="77777777"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61A47D14" w14:textId="77777777" w:rsidR="004E27B1" w:rsidRPr="004B40E4" w:rsidRDefault="004E27B1" w:rsidP="004E27B1">
            <w:pPr>
              <w:rPr>
                <w:rFonts w:cstheme="minorHAnsi"/>
                <w:bCs/>
                <w:sz w:val="16"/>
                <w:szCs w:val="16"/>
              </w:rPr>
            </w:pPr>
            <w:r w:rsidRPr="004B40E4">
              <w:rPr>
                <w:rFonts w:cstheme="minorHAnsi"/>
                <w:bCs/>
                <w:sz w:val="16"/>
                <w:szCs w:val="16"/>
              </w:rPr>
              <w:t>13.08.2020</w:t>
            </w:r>
          </w:p>
        </w:tc>
        <w:tc>
          <w:tcPr>
            <w:tcW w:w="1134" w:type="dxa"/>
            <w:vAlign w:val="center"/>
          </w:tcPr>
          <w:p w14:paraId="7E5F4672" w14:textId="77777777" w:rsidR="004E27B1" w:rsidRPr="004B40E4" w:rsidRDefault="004E27B1" w:rsidP="004E27B1">
            <w:pPr>
              <w:rPr>
                <w:rFonts w:cstheme="minorHAnsi"/>
                <w:sz w:val="16"/>
                <w:szCs w:val="16"/>
              </w:rPr>
            </w:pPr>
            <w:r w:rsidRPr="004B40E4">
              <w:rPr>
                <w:rFonts w:cstheme="minorHAnsi"/>
                <w:sz w:val="16"/>
                <w:szCs w:val="16"/>
              </w:rPr>
              <w:t>Instytut Badawczy Dróg i Mostów</w:t>
            </w:r>
          </w:p>
        </w:tc>
        <w:tc>
          <w:tcPr>
            <w:tcW w:w="1134" w:type="dxa"/>
            <w:vAlign w:val="center"/>
          </w:tcPr>
          <w:p w14:paraId="281E8FFB" w14:textId="77777777" w:rsidR="004E27B1" w:rsidRPr="004B40E4" w:rsidRDefault="004E27B1" w:rsidP="004E27B1">
            <w:pPr>
              <w:rPr>
                <w:rFonts w:cstheme="minorHAnsi"/>
                <w:bCs/>
                <w:sz w:val="16"/>
                <w:szCs w:val="16"/>
              </w:rPr>
            </w:pPr>
            <w:r w:rsidRPr="004B40E4">
              <w:rPr>
                <w:rFonts w:cstheme="minorHAnsi"/>
                <w:bCs/>
                <w:sz w:val="16"/>
                <w:szCs w:val="16"/>
              </w:rPr>
              <w:t>2.1.1.1 Interwencje w ramach funduszy</w:t>
            </w:r>
          </w:p>
        </w:tc>
        <w:tc>
          <w:tcPr>
            <w:tcW w:w="2693" w:type="dxa"/>
            <w:vAlign w:val="center"/>
          </w:tcPr>
          <w:p w14:paraId="378660BB" w14:textId="77777777" w:rsidR="004E27B1" w:rsidRPr="004B40E4" w:rsidRDefault="004E27B1" w:rsidP="004E27B1">
            <w:pPr>
              <w:spacing w:before="120" w:after="120"/>
              <w:jc w:val="both"/>
              <w:rPr>
                <w:rFonts w:cstheme="minorHAnsi"/>
                <w:i/>
                <w:sz w:val="16"/>
                <w:szCs w:val="16"/>
              </w:rPr>
            </w:pPr>
            <w:r w:rsidRPr="004B40E4">
              <w:rPr>
                <w:rFonts w:cstheme="minorHAnsi"/>
                <w:i/>
                <w:sz w:val="18"/>
                <w:szCs w:val="18"/>
              </w:rPr>
              <w:t>Projekty badawczo-rozwojowe</w:t>
            </w:r>
          </w:p>
        </w:tc>
        <w:tc>
          <w:tcPr>
            <w:tcW w:w="3544" w:type="dxa"/>
            <w:vAlign w:val="center"/>
          </w:tcPr>
          <w:p w14:paraId="3939C9E4" w14:textId="3D1A84B3" w:rsidR="004E27B1" w:rsidRPr="004B40E4" w:rsidRDefault="004E27B1" w:rsidP="004E27B1">
            <w:pPr>
              <w:rPr>
                <w:rFonts w:cstheme="minorHAnsi"/>
                <w:b/>
                <w:bCs/>
                <w:sz w:val="16"/>
                <w:szCs w:val="16"/>
              </w:rPr>
            </w:pPr>
            <w:r w:rsidRPr="004B40E4">
              <w:rPr>
                <w:rFonts w:cstheme="minorHAnsi"/>
                <w:b/>
                <w:bCs/>
                <w:sz w:val="16"/>
                <w:szCs w:val="16"/>
              </w:rPr>
              <w:t>Potrzebne jest większe wsparcie dla inicjatyw wdrożeniowych. Często przedsiębiorcy nie podejmują się realizacji projektów B+R ze względu na wymagany wysoki wkład własny.</w:t>
            </w:r>
          </w:p>
        </w:tc>
        <w:tc>
          <w:tcPr>
            <w:tcW w:w="3084" w:type="dxa"/>
            <w:vAlign w:val="center"/>
          </w:tcPr>
          <w:p w14:paraId="224FEEFD" w14:textId="0D828DDA" w:rsidR="004E27B1" w:rsidRPr="004055BB" w:rsidRDefault="004E27B1" w:rsidP="004E27B1">
            <w:pPr>
              <w:rPr>
                <w:rFonts w:cstheme="minorHAnsi"/>
                <w:b/>
                <w:sz w:val="16"/>
                <w:szCs w:val="16"/>
              </w:rPr>
            </w:pPr>
            <w:r w:rsidRPr="004055BB">
              <w:rPr>
                <w:rFonts w:cstheme="minorHAnsi"/>
                <w:b/>
                <w:sz w:val="16"/>
                <w:szCs w:val="16"/>
              </w:rPr>
              <w:t>Planuje się realizację projektów kompleksowych np. projekty B+R połączone ze wsparciem tworzenia infrastruktury oraz wdrożenie wyników prac. Szczególnie planuje się traktować projekty nastawione od początku (przed rozpoczęciem badań) na wdrożenie wyników prac</w:t>
            </w:r>
            <w:r w:rsidR="0017029E">
              <w:rPr>
                <w:rFonts w:cstheme="minorHAnsi"/>
                <w:b/>
                <w:sz w:val="16"/>
                <w:szCs w:val="16"/>
              </w:rPr>
              <w:t>.</w:t>
            </w:r>
          </w:p>
          <w:p w14:paraId="7902EF24" w14:textId="4F27DCF6" w:rsidR="004E27B1" w:rsidRPr="004055BB" w:rsidRDefault="004E27B1" w:rsidP="004E27B1">
            <w:pPr>
              <w:rPr>
                <w:rFonts w:cstheme="minorHAnsi"/>
                <w:b/>
                <w:sz w:val="16"/>
                <w:szCs w:val="16"/>
              </w:rPr>
            </w:pPr>
          </w:p>
        </w:tc>
      </w:tr>
      <w:tr w:rsidR="004E27B1" w:rsidRPr="004055BB" w14:paraId="6594C5EE" w14:textId="77777777" w:rsidTr="00C24048">
        <w:trPr>
          <w:gridAfter w:val="1"/>
          <w:wAfter w:w="10" w:type="dxa"/>
          <w:trHeight w:val="20"/>
        </w:trPr>
        <w:tc>
          <w:tcPr>
            <w:tcW w:w="461" w:type="dxa"/>
            <w:vAlign w:val="center"/>
          </w:tcPr>
          <w:p w14:paraId="2790F5D8" w14:textId="139F1EA5" w:rsidR="004E27B1" w:rsidRPr="00747FC5" w:rsidRDefault="004E27B1" w:rsidP="004E27B1">
            <w:pPr>
              <w:rPr>
                <w:rFonts w:cstheme="minorHAnsi"/>
                <w:b/>
                <w:bCs/>
              </w:rPr>
            </w:pPr>
            <w:r>
              <w:rPr>
                <w:rFonts w:cstheme="minorHAnsi"/>
                <w:b/>
                <w:bCs/>
              </w:rPr>
              <w:lastRenderedPageBreak/>
              <w:t>3</w:t>
            </w:r>
            <w:r w:rsidR="003B30FB">
              <w:rPr>
                <w:rFonts w:cstheme="minorHAnsi"/>
                <w:b/>
                <w:bCs/>
              </w:rPr>
              <w:t>4</w:t>
            </w:r>
          </w:p>
        </w:tc>
        <w:tc>
          <w:tcPr>
            <w:tcW w:w="1377" w:type="dxa"/>
            <w:vAlign w:val="center"/>
          </w:tcPr>
          <w:p w14:paraId="7F341C29" w14:textId="68976C5B"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0D293B2F" w14:textId="6F628F22" w:rsidR="004E27B1" w:rsidRPr="004B40E4" w:rsidRDefault="004E27B1" w:rsidP="004E27B1">
            <w:pPr>
              <w:rPr>
                <w:rFonts w:cstheme="minorHAnsi"/>
                <w:bCs/>
                <w:sz w:val="16"/>
                <w:szCs w:val="16"/>
              </w:rPr>
            </w:pPr>
            <w:r w:rsidRPr="004B40E4">
              <w:rPr>
                <w:rFonts w:cstheme="minorHAnsi"/>
                <w:bCs/>
                <w:sz w:val="16"/>
                <w:szCs w:val="16"/>
              </w:rPr>
              <w:t>13.08.2020</w:t>
            </w:r>
          </w:p>
        </w:tc>
        <w:tc>
          <w:tcPr>
            <w:tcW w:w="1134" w:type="dxa"/>
            <w:vAlign w:val="center"/>
          </w:tcPr>
          <w:p w14:paraId="01D033B3" w14:textId="078AEBBC" w:rsidR="004E27B1" w:rsidRPr="004B40E4" w:rsidRDefault="004E27B1" w:rsidP="004E27B1">
            <w:pPr>
              <w:rPr>
                <w:rFonts w:cstheme="minorHAnsi"/>
                <w:sz w:val="16"/>
                <w:szCs w:val="16"/>
              </w:rPr>
            </w:pPr>
            <w:r w:rsidRPr="004B40E4">
              <w:rPr>
                <w:rFonts w:cstheme="minorHAnsi"/>
                <w:sz w:val="16"/>
                <w:szCs w:val="16"/>
              </w:rPr>
              <w:t>Instytut Badawczy Dróg i Mostów</w:t>
            </w:r>
          </w:p>
        </w:tc>
        <w:tc>
          <w:tcPr>
            <w:tcW w:w="1134" w:type="dxa"/>
            <w:vAlign w:val="center"/>
          </w:tcPr>
          <w:p w14:paraId="2B5C014B" w14:textId="77777777" w:rsidR="004E27B1" w:rsidRPr="004B40E4" w:rsidRDefault="004E27B1" w:rsidP="004E27B1">
            <w:pPr>
              <w:spacing w:before="240" w:after="240"/>
              <w:rPr>
                <w:rFonts w:cstheme="minorHAnsi"/>
                <w:bCs/>
                <w:sz w:val="16"/>
                <w:szCs w:val="16"/>
              </w:rPr>
            </w:pPr>
            <w:r w:rsidRPr="004B40E4">
              <w:rPr>
                <w:rFonts w:cstheme="minorHAnsi"/>
                <w:bCs/>
                <w:sz w:val="16"/>
                <w:szCs w:val="16"/>
              </w:rPr>
              <w:t>2.1.1.1 Interwencje w ramach funduszy</w:t>
            </w:r>
          </w:p>
        </w:tc>
        <w:tc>
          <w:tcPr>
            <w:tcW w:w="2693" w:type="dxa"/>
            <w:vAlign w:val="center"/>
          </w:tcPr>
          <w:p w14:paraId="03AA549F" w14:textId="77777777" w:rsidR="004E27B1" w:rsidRPr="004B40E4" w:rsidRDefault="004E27B1" w:rsidP="004E27B1">
            <w:pPr>
              <w:rPr>
                <w:rFonts w:cstheme="minorHAnsi"/>
                <w:i/>
                <w:sz w:val="16"/>
                <w:szCs w:val="16"/>
              </w:rPr>
            </w:pPr>
            <w:r w:rsidRPr="004B40E4">
              <w:rPr>
                <w:rFonts w:cstheme="minorHAnsi"/>
                <w:i/>
                <w:sz w:val="16"/>
                <w:szCs w:val="16"/>
              </w:rPr>
              <w:t>Wsparcie infrastruktury badawczo-rozwojowej przedsiębiorstw</w:t>
            </w:r>
          </w:p>
        </w:tc>
        <w:tc>
          <w:tcPr>
            <w:tcW w:w="3544" w:type="dxa"/>
            <w:vAlign w:val="center"/>
          </w:tcPr>
          <w:p w14:paraId="387D0EFC" w14:textId="3D61A390" w:rsidR="004E27B1" w:rsidRPr="004B40E4" w:rsidRDefault="004E27B1" w:rsidP="004E27B1">
            <w:pPr>
              <w:rPr>
                <w:rFonts w:cstheme="minorHAnsi"/>
                <w:sz w:val="16"/>
                <w:szCs w:val="16"/>
              </w:rPr>
            </w:pPr>
            <w:r w:rsidRPr="004B40E4">
              <w:rPr>
                <w:rFonts w:cstheme="minorHAnsi"/>
                <w:sz w:val="16"/>
                <w:szCs w:val="16"/>
              </w:rPr>
              <w:t>Województwo mazowieckie ma bardzo silne i liczne jednostki naukowe, w tym instytuty badawcze. Z tego względu powinna być preferowana współpraca między przedsiębiorcami i jednostkami naukowymi, bez potrzeby czy konieczności tworzenia i rozwoju zaplecza badawczo-rozwojowego w przedsiębiorstwach.</w:t>
            </w:r>
          </w:p>
          <w:p w14:paraId="30B4AE5E" w14:textId="77777777" w:rsidR="004E27B1" w:rsidRPr="004B40E4" w:rsidRDefault="004E27B1" w:rsidP="004E27B1">
            <w:pPr>
              <w:rPr>
                <w:rFonts w:cstheme="minorHAnsi"/>
                <w:sz w:val="16"/>
                <w:szCs w:val="16"/>
              </w:rPr>
            </w:pPr>
            <w:r w:rsidRPr="004B40E4">
              <w:rPr>
                <w:rFonts w:cstheme="minorHAnsi"/>
                <w:sz w:val="16"/>
                <w:szCs w:val="16"/>
              </w:rPr>
              <w:t>Wsparcie infrastruktury badawczej w przedsiębiorstwach powinno być zminimalizowane. Preferowana powinna być współpraca z jednostkami naukowymi, które dysponują laboratoriami i kadrą.</w:t>
            </w:r>
          </w:p>
        </w:tc>
        <w:tc>
          <w:tcPr>
            <w:tcW w:w="3084" w:type="dxa"/>
            <w:vAlign w:val="center"/>
          </w:tcPr>
          <w:p w14:paraId="3D13DACA" w14:textId="17FCD7C9" w:rsidR="004E27B1" w:rsidRPr="0017029E" w:rsidRDefault="004E27B1" w:rsidP="004E27B1">
            <w:pPr>
              <w:rPr>
                <w:rFonts w:cstheme="minorHAnsi"/>
                <w:b/>
                <w:sz w:val="16"/>
                <w:szCs w:val="16"/>
              </w:rPr>
            </w:pPr>
            <w:r w:rsidRPr="0017029E">
              <w:rPr>
                <w:rFonts w:cstheme="minorHAnsi"/>
                <w:b/>
                <w:sz w:val="16"/>
                <w:szCs w:val="16"/>
              </w:rPr>
              <w:t xml:space="preserve">Współpraca </w:t>
            </w:r>
            <w:r w:rsidR="0006386E" w:rsidRPr="0017029E">
              <w:rPr>
                <w:rFonts w:cstheme="minorHAnsi"/>
                <w:b/>
                <w:sz w:val="16"/>
                <w:szCs w:val="16"/>
              </w:rPr>
              <w:t xml:space="preserve">między przedsiębiorcami a jednostkami naukowymi </w:t>
            </w:r>
            <w:r w:rsidRPr="0017029E">
              <w:rPr>
                <w:rFonts w:cstheme="minorHAnsi"/>
                <w:b/>
                <w:sz w:val="16"/>
                <w:szCs w:val="16"/>
              </w:rPr>
              <w:t>będzie preferowana</w:t>
            </w:r>
            <w:r w:rsidR="0006386E" w:rsidRPr="0017029E">
              <w:rPr>
                <w:rFonts w:cstheme="minorHAnsi"/>
                <w:b/>
                <w:sz w:val="16"/>
                <w:szCs w:val="16"/>
              </w:rPr>
              <w:t>.</w:t>
            </w:r>
            <w:r w:rsidRPr="0017029E">
              <w:rPr>
                <w:rFonts w:cstheme="minorHAnsi"/>
                <w:b/>
                <w:sz w:val="16"/>
                <w:szCs w:val="16"/>
              </w:rPr>
              <w:t xml:space="preserve"> </w:t>
            </w:r>
            <w:r w:rsidR="0006386E" w:rsidRPr="0017029E">
              <w:rPr>
                <w:rFonts w:cstheme="minorHAnsi"/>
                <w:b/>
                <w:sz w:val="16"/>
                <w:szCs w:val="16"/>
              </w:rPr>
              <w:t>S</w:t>
            </w:r>
            <w:r w:rsidRPr="0017029E">
              <w:rPr>
                <w:rFonts w:cstheme="minorHAnsi"/>
                <w:b/>
                <w:sz w:val="16"/>
                <w:szCs w:val="16"/>
              </w:rPr>
              <w:t>zczególnie dla tych</w:t>
            </w:r>
            <w:r w:rsidR="0017029E" w:rsidRPr="0017029E">
              <w:rPr>
                <w:rFonts w:cstheme="minorHAnsi"/>
                <w:b/>
                <w:sz w:val="16"/>
                <w:szCs w:val="16"/>
              </w:rPr>
              <w:t xml:space="preserve"> przedsiębiorstw</w:t>
            </w:r>
            <w:r w:rsidRPr="0017029E">
              <w:rPr>
                <w:rFonts w:cstheme="minorHAnsi"/>
                <w:b/>
                <w:sz w:val="16"/>
                <w:szCs w:val="16"/>
              </w:rPr>
              <w:t>,</w:t>
            </w:r>
            <w:r w:rsidR="0017029E" w:rsidRPr="0017029E">
              <w:rPr>
                <w:rFonts w:cstheme="minorHAnsi"/>
                <w:b/>
                <w:sz w:val="16"/>
                <w:szCs w:val="16"/>
              </w:rPr>
              <w:t xml:space="preserve"> które nie mają doświadczenia w prowadzeniu prac B+R.</w:t>
            </w:r>
            <w:r w:rsidRPr="0017029E">
              <w:rPr>
                <w:rFonts w:cstheme="minorHAnsi"/>
                <w:b/>
                <w:sz w:val="16"/>
                <w:szCs w:val="16"/>
              </w:rPr>
              <w:t xml:space="preserve"> </w:t>
            </w:r>
          </w:p>
          <w:p w14:paraId="6FCB6FE1" w14:textId="59EF059F" w:rsidR="004E27B1" w:rsidRPr="001262F8" w:rsidRDefault="004E27B1" w:rsidP="004E27B1">
            <w:pPr>
              <w:rPr>
                <w:rFonts w:cstheme="minorHAnsi"/>
                <w:b/>
                <w:sz w:val="16"/>
                <w:szCs w:val="16"/>
              </w:rPr>
            </w:pPr>
            <w:r w:rsidRPr="004055BB">
              <w:rPr>
                <w:rFonts w:cstheme="minorHAnsi"/>
                <w:b/>
                <w:sz w:val="16"/>
                <w:szCs w:val="16"/>
              </w:rPr>
              <w:t>Wsparcie przedsiębiorstw w tym obszarze jest w pełni uzasadnione, realizacja prac B+R</w:t>
            </w:r>
            <w:r w:rsidRPr="001262F8">
              <w:rPr>
                <w:rFonts w:cstheme="minorHAnsi"/>
                <w:b/>
                <w:sz w:val="16"/>
                <w:szCs w:val="16"/>
              </w:rPr>
              <w:t xml:space="preserve"> w przedsiębiorstwie oznacza ich wykorzystanie w gospodarce. Całość dofinansowanej infrastruktury jest wykorzystywana gospodarczo, w przeciwieństwie do infrastruktury badawczej jednostek naukowych. Doświadczenia obecnej perspektywy, w ramach której wspierana była infrastruktura badawcza jednostek naukowych, pokazują, że część gospodarcza w projektach 1.1 zwykle stanowiła 20% w projekcie (minimum wymagane, aby projekt otrzymał dofinansowanie), co oznacza, że wykorzystanie wspartej infrastruktury w gospodarce jest mocno ograniczone.</w:t>
            </w:r>
          </w:p>
          <w:p w14:paraId="6A8FF463" w14:textId="77777777" w:rsidR="004E27B1" w:rsidRPr="001262F8" w:rsidRDefault="004E27B1" w:rsidP="004E27B1">
            <w:pPr>
              <w:rPr>
                <w:rFonts w:cstheme="minorHAnsi"/>
                <w:b/>
                <w:sz w:val="16"/>
                <w:szCs w:val="16"/>
              </w:rPr>
            </w:pPr>
            <w:r w:rsidRPr="001262F8">
              <w:rPr>
                <w:rFonts w:cstheme="minorHAnsi"/>
                <w:b/>
                <w:sz w:val="16"/>
                <w:szCs w:val="16"/>
              </w:rPr>
              <w:t xml:space="preserve">W ramach Celu szczegółowego (i) beneficjentami są przedsiębiorstwa, co znajduje odzwierciedlenie we wskaźnikach: </w:t>
            </w:r>
          </w:p>
          <w:p w14:paraId="2F9F584D" w14:textId="77777777" w:rsidR="004E27B1" w:rsidRPr="001262F8" w:rsidRDefault="004E27B1" w:rsidP="004E27B1">
            <w:pPr>
              <w:rPr>
                <w:rFonts w:cstheme="minorHAnsi"/>
                <w:b/>
                <w:sz w:val="16"/>
                <w:szCs w:val="16"/>
              </w:rPr>
            </w:pPr>
            <w:r w:rsidRPr="001262F8">
              <w:rPr>
                <w:rFonts w:cstheme="minorHAnsi"/>
                <w:b/>
                <w:sz w:val="16"/>
                <w:szCs w:val="16"/>
              </w:rPr>
              <w:t>CCO01: Przedsiębiorstwa objęte wsparciem na rzecz innowacji;</w:t>
            </w:r>
          </w:p>
          <w:p w14:paraId="1E92174E" w14:textId="0F0B4FC0" w:rsidR="004E27B1" w:rsidRPr="004055BB" w:rsidRDefault="004E27B1" w:rsidP="004E27B1">
            <w:pPr>
              <w:rPr>
                <w:rFonts w:cstheme="minorHAnsi"/>
                <w:b/>
                <w:sz w:val="16"/>
                <w:szCs w:val="16"/>
                <w:highlight w:val="yellow"/>
              </w:rPr>
            </w:pPr>
            <w:r w:rsidRPr="001262F8">
              <w:rPr>
                <w:rFonts w:cstheme="minorHAnsi"/>
                <w:b/>
                <w:sz w:val="16"/>
                <w:szCs w:val="16"/>
              </w:rPr>
              <w:t>W ramach wspartej z RPO WM 2014-2020 infrastruktury beneficjenci założyli średnio 20% wykorzystania komercyjnego (gospodarczego). W przypadku wspierana infrastruktury badawczej w przedsiębiorstwach 100 % wykorzystywano jest gospodarczo.</w:t>
            </w:r>
          </w:p>
        </w:tc>
      </w:tr>
      <w:tr w:rsidR="004E27B1" w:rsidRPr="004055BB" w14:paraId="403A3550" w14:textId="77777777" w:rsidTr="00C24048">
        <w:trPr>
          <w:gridAfter w:val="1"/>
          <w:wAfter w:w="10" w:type="dxa"/>
          <w:trHeight w:val="20"/>
        </w:trPr>
        <w:tc>
          <w:tcPr>
            <w:tcW w:w="461" w:type="dxa"/>
            <w:vAlign w:val="center"/>
          </w:tcPr>
          <w:p w14:paraId="42779409" w14:textId="4A70909A" w:rsidR="004E27B1" w:rsidRPr="001B6EC5" w:rsidRDefault="004E27B1" w:rsidP="004E27B1">
            <w:pPr>
              <w:rPr>
                <w:rFonts w:cstheme="minorHAnsi"/>
                <w:b/>
                <w:bCs/>
              </w:rPr>
            </w:pPr>
            <w:r>
              <w:rPr>
                <w:rFonts w:cstheme="minorHAnsi"/>
                <w:b/>
                <w:bCs/>
              </w:rPr>
              <w:t>3</w:t>
            </w:r>
            <w:r w:rsidR="003B30FB">
              <w:rPr>
                <w:rFonts w:cstheme="minorHAnsi"/>
                <w:b/>
                <w:bCs/>
              </w:rPr>
              <w:t>5</w:t>
            </w:r>
          </w:p>
        </w:tc>
        <w:tc>
          <w:tcPr>
            <w:tcW w:w="1377" w:type="dxa"/>
            <w:vAlign w:val="center"/>
          </w:tcPr>
          <w:p w14:paraId="007701FA" w14:textId="1424BB39"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70938C17" w14:textId="140B9EE5" w:rsidR="004E27B1" w:rsidRPr="004B40E4" w:rsidRDefault="004E27B1" w:rsidP="004E27B1">
            <w:pPr>
              <w:rPr>
                <w:rFonts w:cstheme="minorHAnsi"/>
                <w:bCs/>
                <w:sz w:val="16"/>
                <w:szCs w:val="16"/>
              </w:rPr>
            </w:pPr>
            <w:r w:rsidRPr="004B40E4">
              <w:rPr>
                <w:rFonts w:cstheme="minorHAnsi"/>
                <w:bCs/>
                <w:sz w:val="16"/>
                <w:szCs w:val="16"/>
              </w:rPr>
              <w:t>13.08.2020</w:t>
            </w:r>
          </w:p>
        </w:tc>
        <w:tc>
          <w:tcPr>
            <w:tcW w:w="1134" w:type="dxa"/>
            <w:vAlign w:val="center"/>
          </w:tcPr>
          <w:p w14:paraId="67723801" w14:textId="29588B21" w:rsidR="004E27B1" w:rsidRPr="004B40E4" w:rsidRDefault="004E27B1" w:rsidP="004E27B1">
            <w:pPr>
              <w:rPr>
                <w:rFonts w:cstheme="minorHAnsi"/>
                <w:sz w:val="16"/>
                <w:szCs w:val="16"/>
              </w:rPr>
            </w:pPr>
            <w:r w:rsidRPr="004B40E4">
              <w:rPr>
                <w:rFonts w:cstheme="minorHAnsi"/>
                <w:sz w:val="16"/>
                <w:szCs w:val="16"/>
              </w:rPr>
              <w:t>Instytut Badawczy Dróg i Mostów</w:t>
            </w:r>
          </w:p>
        </w:tc>
        <w:tc>
          <w:tcPr>
            <w:tcW w:w="1134" w:type="dxa"/>
            <w:vAlign w:val="center"/>
          </w:tcPr>
          <w:p w14:paraId="23DB6817" w14:textId="77777777" w:rsidR="004E27B1" w:rsidRPr="004B40E4" w:rsidRDefault="004E27B1" w:rsidP="004E27B1">
            <w:pPr>
              <w:rPr>
                <w:rFonts w:cstheme="minorHAnsi"/>
                <w:bCs/>
                <w:sz w:val="16"/>
                <w:szCs w:val="16"/>
              </w:rPr>
            </w:pPr>
            <w:r w:rsidRPr="004B40E4">
              <w:rPr>
                <w:rFonts w:cstheme="minorHAnsi"/>
                <w:bCs/>
                <w:sz w:val="16"/>
                <w:szCs w:val="16"/>
              </w:rPr>
              <w:t>2.1.1.1 Interwencje w ramach funduszy</w:t>
            </w:r>
          </w:p>
        </w:tc>
        <w:tc>
          <w:tcPr>
            <w:tcW w:w="2693" w:type="dxa"/>
            <w:vAlign w:val="center"/>
          </w:tcPr>
          <w:p w14:paraId="3334F926" w14:textId="65CCB1AA" w:rsidR="004E27B1" w:rsidRPr="004B40E4" w:rsidRDefault="004E27B1" w:rsidP="004E27B1">
            <w:pPr>
              <w:pStyle w:val="Tekstkomentarza"/>
              <w:rPr>
                <w:rFonts w:cstheme="minorHAnsi"/>
                <w:bCs/>
                <w:i/>
                <w:sz w:val="16"/>
                <w:szCs w:val="16"/>
              </w:rPr>
            </w:pPr>
            <w:r w:rsidRPr="004B40E4">
              <w:rPr>
                <w:rFonts w:cstheme="minorHAnsi"/>
                <w:bCs/>
                <w:i/>
                <w:sz w:val="16"/>
                <w:szCs w:val="16"/>
              </w:rPr>
              <w:t></w:t>
            </w:r>
            <w:r w:rsidRPr="004B40E4">
              <w:rPr>
                <w:rFonts w:cstheme="minorHAnsi"/>
                <w:bCs/>
                <w:i/>
                <w:sz w:val="16"/>
                <w:szCs w:val="16"/>
              </w:rPr>
              <w:tab/>
              <w:t>Wsparcie pracowników B+R+I</w:t>
            </w:r>
          </w:p>
          <w:p w14:paraId="1246E287" w14:textId="78C8A53D" w:rsidR="004E27B1" w:rsidRPr="004B40E4" w:rsidRDefault="004E27B1" w:rsidP="004E27B1">
            <w:pPr>
              <w:pStyle w:val="Tekstkomentarza"/>
              <w:rPr>
                <w:rFonts w:cstheme="minorHAnsi"/>
                <w:bCs/>
                <w:i/>
                <w:sz w:val="16"/>
                <w:szCs w:val="16"/>
              </w:rPr>
            </w:pPr>
            <w:r w:rsidRPr="004B40E4">
              <w:rPr>
                <w:rFonts w:cstheme="minorHAnsi"/>
                <w:bCs/>
                <w:i/>
                <w:sz w:val="16"/>
                <w:szCs w:val="16"/>
              </w:rPr>
              <w:t xml:space="preserve">Projekt powinien obejmować działania na rzecz pozyskiwania wysoko wykwalifikowanej kadry badawczej oraz wsparcia młodych pracowników, którzy swoją drogę zawodową zwiążą z działalności badawczo-rozwojową. Brak kadry </w:t>
            </w:r>
            <w:r w:rsidRPr="004B40E4">
              <w:rPr>
                <w:rFonts w:cstheme="minorHAnsi"/>
                <w:bCs/>
                <w:i/>
                <w:sz w:val="16"/>
                <w:szCs w:val="16"/>
              </w:rPr>
              <w:lastRenderedPageBreak/>
              <w:t>mimo bogatego zaplecza aparaturowej uniemożliwi realizację projektów badawczych.</w:t>
            </w:r>
          </w:p>
        </w:tc>
        <w:tc>
          <w:tcPr>
            <w:tcW w:w="3544" w:type="dxa"/>
            <w:vAlign w:val="center"/>
          </w:tcPr>
          <w:p w14:paraId="446CFF9A" w14:textId="77777777" w:rsidR="004E27B1" w:rsidRPr="004B40E4" w:rsidRDefault="004E27B1" w:rsidP="004E27B1">
            <w:pPr>
              <w:pStyle w:val="Tekstkomentarza"/>
              <w:rPr>
                <w:rFonts w:cstheme="minorHAnsi"/>
                <w:sz w:val="16"/>
                <w:szCs w:val="16"/>
              </w:rPr>
            </w:pPr>
          </w:p>
        </w:tc>
        <w:tc>
          <w:tcPr>
            <w:tcW w:w="3084" w:type="dxa"/>
            <w:vAlign w:val="center"/>
          </w:tcPr>
          <w:p w14:paraId="77338996" w14:textId="1B0CF860" w:rsidR="004E27B1" w:rsidRPr="004055BB" w:rsidRDefault="004E27B1" w:rsidP="004E27B1">
            <w:pPr>
              <w:rPr>
                <w:rFonts w:cstheme="minorHAnsi"/>
                <w:b/>
                <w:sz w:val="16"/>
                <w:szCs w:val="16"/>
              </w:rPr>
            </w:pPr>
            <w:r w:rsidRPr="004055BB">
              <w:rPr>
                <w:rFonts w:cstheme="minorHAnsi"/>
                <w:b/>
                <w:sz w:val="16"/>
                <w:szCs w:val="16"/>
              </w:rPr>
              <w:t xml:space="preserve">W ramach CP 1 nie możemy wspierać w ramach realizacji projektów badawczo-rozwojowych działań na rzecz szkolenia pracowników. Kosztem kwalifikowalnym są finansowani naukowcy. Wysoko wykwalifikowana kadra może wspierać przedsiębiorstwa przez okres realizacji projektu. </w:t>
            </w:r>
          </w:p>
          <w:p w14:paraId="24969761" w14:textId="0F324624" w:rsidR="004E27B1" w:rsidRPr="004055BB" w:rsidRDefault="004E27B1" w:rsidP="004E27B1">
            <w:pPr>
              <w:rPr>
                <w:rFonts w:cstheme="minorHAnsi"/>
                <w:b/>
                <w:sz w:val="16"/>
                <w:szCs w:val="16"/>
              </w:rPr>
            </w:pPr>
            <w:r w:rsidRPr="004055BB">
              <w:rPr>
                <w:rFonts w:cstheme="minorHAnsi"/>
                <w:b/>
                <w:sz w:val="16"/>
                <w:szCs w:val="16"/>
              </w:rPr>
              <w:lastRenderedPageBreak/>
              <w:t>Szczegóły zostaną uregulowane na poziomie SZOOP/Regulaminów konkursów.</w:t>
            </w:r>
          </w:p>
        </w:tc>
      </w:tr>
      <w:tr w:rsidR="004E27B1" w:rsidRPr="004055BB" w14:paraId="69D210D1" w14:textId="77777777" w:rsidTr="00C24048">
        <w:trPr>
          <w:gridAfter w:val="1"/>
          <w:wAfter w:w="10" w:type="dxa"/>
          <w:trHeight w:val="20"/>
        </w:trPr>
        <w:tc>
          <w:tcPr>
            <w:tcW w:w="461" w:type="dxa"/>
            <w:vAlign w:val="center"/>
          </w:tcPr>
          <w:p w14:paraId="141C0612" w14:textId="489B7F41" w:rsidR="004E27B1" w:rsidRPr="00ED3FEB" w:rsidRDefault="004E27B1" w:rsidP="004E27B1">
            <w:pPr>
              <w:rPr>
                <w:rFonts w:cstheme="minorHAnsi"/>
                <w:b/>
                <w:bCs/>
              </w:rPr>
            </w:pPr>
            <w:r>
              <w:rPr>
                <w:rFonts w:cstheme="minorHAnsi"/>
                <w:b/>
                <w:bCs/>
              </w:rPr>
              <w:lastRenderedPageBreak/>
              <w:t>3</w:t>
            </w:r>
            <w:r w:rsidR="003B30FB">
              <w:rPr>
                <w:rFonts w:cstheme="minorHAnsi"/>
                <w:b/>
                <w:bCs/>
              </w:rPr>
              <w:t>6</w:t>
            </w:r>
          </w:p>
        </w:tc>
        <w:tc>
          <w:tcPr>
            <w:tcW w:w="1377" w:type="dxa"/>
          </w:tcPr>
          <w:p w14:paraId="1221A95F" w14:textId="4A5BD7BB"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306B6A45" w14:textId="2930AD4C" w:rsidR="004E27B1" w:rsidRPr="004B40E4" w:rsidRDefault="004E27B1" w:rsidP="004E27B1">
            <w:pPr>
              <w:rPr>
                <w:rFonts w:cstheme="minorHAnsi"/>
                <w:bCs/>
                <w:sz w:val="16"/>
                <w:szCs w:val="16"/>
              </w:rPr>
            </w:pPr>
            <w:r w:rsidRPr="004B40E4">
              <w:rPr>
                <w:rFonts w:cstheme="minorHAnsi"/>
                <w:bCs/>
                <w:sz w:val="16"/>
                <w:szCs w:val="16"/>
              </w:rPr>
              <w:t>13.08.2020</w:t>
            </w:r>
          </w:p>
        </w:tc>
        <w:tc>
          <w:tcPr>
            <w:tcW w:w="1134" w:type="dxa"/>
            <w:vAlign w:val="center"/>
          </w:tcPr>
          <w:p w14:paraId="23D89ADB" w14:textId="60CC466C" w:rsidR="004E27B1" w:rsidRPr="004B40E4" w:rsidRDefault="004E27B1" w:rsidP="004E27B1">
            <w:pPr>
              <w:rPr>
                <w:rFonts w:cstheme="minorHAnsi"/>
                <w:sz w:val="16"/>
                <w:szCs w:val="16"/>
                <w:lang w:eastAsia="pl-PL"/>
              </w:rPr>
            </w:pPr>
            <w:r w:rsidRPr="004B40E4">
              <w:rPr>
                <w:rFonts w:cstheme="minorHAnsi"/>
                <w:sz w:val="16"/>
                <w:szCs w:val="16"/>
              </w:rPr>
              <w:t>Instytut Badawczy Dróg i Mostów</w:t>
            </w:r>
          </w:p>
        </w:tc>
        <w:tc>
          <w:tcPr>
            <w:tcW w:w="1134" w:type="dxa"/>
            <w:vAlign w:val="center"/>
          </w:tcPr>
          <w:p w14:paraId="47B98977" w14:textId="77777777" w:rsidR="004E27B1" w:rsidRPr="004B40E4" w:rsidRDefault="004E27B1" w:rsidP="004E27B1">
            <w:pPr>
              <w:rPr>
                <w:rFonts w:cstheme="minorHAnsi"/>
                <w:i/>
                <w:noProof/>
                <w:sz w:val="16"/>
                <w:szCs w:val="16"/>
              </w:rPr>
            </w:pPr>
            <w:r w:rsidRPr="004B40E4">
              <w:rPr>
                <w:rFonts w:cstheme="minorHAnsi"/>
                <w:bCs/>
                <w:sz w:val="16"/>
                <w:szCs w:val="16"/>
              </w:rPr>
              <w:t>2.1.1.1 Interwencje w ramach funduszy</w:t>
            </w:r>
          </w:p>
        </w:tc>
        <w:tc>
          <w:tcPr>
            <w:tcW w:w="2693" w:type="dxa"/>
            <w:vAlign w:val="center"/>
          </w:tcPr>
          <w:p w14:paraId="33DB8621" w14:textId="4478173C" w:rsidR="004E27B1" w:rsidRPr="004B40E4" w:rsidRDefault="004E27B1" w:rsidP="004E27B1">
            <w:pPr>
              <w:pStyle w:val="Tekstkomentarza"/>
              <w:rPr>
                <w:rStyle w:val="Odwoaniedokomentarza"/>
                <w:rFonts w:cstheme="minorHAnsi"/>
                <w:i/>
              </w:rPr>
            </w:pPr>
            <w:r w:rsidRPr="004B40E4">
              <w:rPr>
                <w:rStyle w:val="Odwoaniedokomentarza"/>
                <w:rFonts w:cstheme="minorHAnsi"/>
                <w:i/>
              </w:rPr>
              <w:t>W ramach Celu szczegółowego (i) zakłada się budowanie przewagi konkurencyjnej Mazowsza poprzez rozwój potencjału badawczego i innowacyjnego. W tym miejscu trzeba podkreślić znaczenie kadry badawczej. Obok wsparcia infrastruktury badawczo-rozwojowej konieczne jest zapewnienie Wsparcia pracowników B+R+I</w:t>
            </w:r>
          </w:p>
        </w:tc>
        <w:tc>
          <w:tcPr>
            <w:tcW w:w="3544" w:type="dxa"/>
            <w:vAlign w:val="center"/>
          </w:tcPr>
          <w:p w14:paraId="07B5690C" w14:textId="77777777" w:rsidR="004E27B1" w:rsidRPr="004B40E4" w:rsidRDefault="004E27B1" w:rsidP="004E27B1">
            <w:pPr>
              <w:pStyle w:val="Tekstkomentarza"/>
              <w:rPr>
                <w:rFonts w:cstheme="minorHAnsi"/>
                <w:sz w:val="16"/>
                <w:szCs w:val="16"/>
              </w:rPr>
            </w:pPr>
          </w:p>
        </w:tc>
        <w:tc>
          <w:tcPr>
            <w:tcW w:w="3084" w:type="dxa"/>
            <w:vAlign w:val="center"/>
          </w:tcPr>
          <w:p w14:paraId="7C9A92E8" w14:textId="77777777" w:rsidR="004E27B1" w:rsidRPr="004055BB" w:rsidRDefault="004E27B1" w:rsidP="004E27B1">
            <w:pPr>
              <w:rPr>
                <w:rFonts w:cstheme="minorHAnsi"/>
                <w:b/>
                <w:sz w:val="16"/>
                <w:szCs w:val="16"/>
              </w:rPr>
            </w:pPr>
            <w:r w:rsidRPr="004055BB">
              <w:rPr>
                <w:rFonts w:cstheme="minorHAnsi"/>
                <w:b/>
                <w:sz w:val="16"/>
                <w:szCs w:val="16"/>
              </w:rPr>
              <w:t xml:space="preserve">W ramach CP 1 nie możemy wspierać w ramach realizacji projektów badawczo-rozwojowych działań na rzecz szkolenia pracowników. Kosztem kwalifikowalnym są finansowani naukowcy. Wysoko wykwalifikowana kadra może wspierać przedsiębiorstwa przez okres realizacji projektu. </w:t>
            </w:r>
          </w:p>
          <w:p w14:paraId="558BA8A8" w14:textId="5BA13132" w:rsidR="004E27B1" w:rsidRPr="001262F8" w:rsidRDefault="004E27B1" w:rsidP="004E27B1">
            <w:pPr>
              <w:rPr>
                <w:rFonts w:cstheme="minorHAnsi"/>
                <w:b/>
                <w:sz w:val="16"/>
                <w:szCs w:val="16"/>
              </w:rPr>
            </w:pPr>
            <w:r w:rsidRPr="004055BB">
              <w:rPr>
                <w:rFonts w:cstheme="minorHAnsi"/>
                <w:b/>
                <w:sz w:val="16"/>
                <w:szCs w:val="16"/>
              </w:rPr>
              <w:t>Szczegóły zostaną uregulowane na poziomie SZOOP/Regulaminów konkursów.</w:t>
            </w:r>
          </w:p>
        </w:tc>
      </w:tr>
      <w:tr w:rsidR="004E27B1" w:rsidRPr="004055BB" w14:paraId="28ABC3ED" w14:textId="77777777" w:rsidTr="00C24048">
        <w:trPr>
          <w:gridAfter w:val="1"/>
          <w:wAfter w:w="10" w:type="dxa"/>
          <w:trHeight w:val="20"/>
        </w:trPr>
        <w:tc>
          <w:tcPr>
            <w:tcW w:w="461" w:type="dxa"/>
            <w:vAlign w:val="center"/>
          </w:tcPr>
          <w:p w14:paraId="3ADC0F52" w14:textId="5A54FFCE" w:rsidR="004E27B1" w:rsidRPr="00ED3FEB" w:rsidRDefault="004E27B1" w:rsidP="004E27B1">
            <w:pPr>
              <w:rPr>
                <w:rFonts w:cstheme="minorHAnsi"/>
                <w:b/>
                <w:bCs/>
              </w:rPr>
            </w:pPr>
            <w:r>
              <w:rPr>
                <w:rFonts w:cstheme="minorHAnsi"/>
                <w:b/>
                <w:bCs/>
              </w:rPr>
              <w:t>3</w:t>
            </w:r>
            <w:r w:rsidR="003B30FB">
              <w:rPr>
                <w:rFonts w:cstheme="minorHAnsi"/>
                <w:b/>
                <w:bCs/>
              </w:rPr>
              <w:t>7</w:t>
            </w:r>
          </w:p>
        </w:tc>
        <w:tc>
          <w:tcPr>
            <w:tcW w:w="1377" w:type="dxa"/>
          </w:tcPr>
          <w:p w14:paraId="27449E1F" w14:textId="406FF41B"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0E72E33B" w14:textId="3D48630B" w:rsidR="004E27B1" w:rsidRPr="004B40E4" w:rsidRDefault="004E27B1" w:rsidP="004E27B1">
            <w:pPr>
              <w:rPr>
                <w:rFonts w:cstheme="minorHAnsi"/>
                <w:bCs/>
                <w:sz w:val="16"/>
                <w:szCs w:val="16"/>
              </w:rPr>
            </w:pPr>
            <w:r w:rsidRPr="004B40E4">
              <w:rPr>
                <w:rFonts w:cstheme="minorHAnsi"/>
                <w:bCs/>
                <w:sz w:val="16"/>
                <w:szCs w:val="16"/>
              </w:rPr>
              <w:t>13.08.2020</w:t>
            </w:r>
          </w:p>
        </w:tc>
        <w:tc>
          <w:tcPr>
            <w:tcW w:w="1134" w:type="dxa"/>
            <w:vAlign w:val="center"/>
          </w:tcPr>
          <w:p w14:paraId="68840B59" w14:textId="032096F1" w:rsidR="004E27B1" w:rsidRPr="004B40E4" w:rsidRDefault="004E27B1" w:rsidP="004E27B1">
            <w:pPr>
              <w:rPr>
                <w:rFonts w:cstheme="minorHAnsi"/>
                <w:sz w:val="16"/>
                <w:szCs w:val="16"/>
                <w:lang w:eastAsia="pl-PL"/>
              </w:rPr>
            </w:pPr>
            <w:r w:rsidRPr="004B40E4">
              <w:rPr>
                <w:rFonts w:cstheme="minorHAnsi"/>
                <w:sz w:val="16"/>
                <w:szCs w:val="16"/>
              </w:rPr>
              <w:t>Instytut Badawczy Dróg i Mostów</w:t>
            </w:r>
          </w:p>
        </w:tc>
        <w:tc>
          <w:tcPr>
            <w:tcW w:w="1134" w:type="dxa"/>
            <w:vAlign w:val="center"/>
          </w:tcPr>
          <w:p w14:paraId="2CB44906" w14:textId="77777777" w:rsidR="004E27B1" w:rsidRPr="004B40E4" w:rsidRDefault="004E27B1" w:rsidP="004E27B1">
            <w:pPr>
              <w:rPr>
                <w:rFonts w:cstheme="minorHAnsi"/>
                <w:b/>
                <w:noProof/>
                <w:sz w:val="16"/>
                <w:szCs w:val="16"/>
              </w:rPr>
            </w:pPr>
            <w:r w:rsidRPr="004B40E4">
              <w:rPr>
                <w:rFonts w:cstheme="minorHAnsi"/>
                <w:bCs/>
                <w:sz w:val="16"/>
                <w:szCs w:val="16"/>
              </w:rPr>
              <w:t>2.1.1.1 Interwencje w ramach funduszy</w:t>
            </w:r>
          </w:p>
        </w:tc>
        <w:tc>
          <w:tcPr>
            <w:tcW w:w="2693" w:type="dxa"/>
            <w:vAlign w:val="center"/>
          </w:tcPr>
          <w:p w14:paraId="1B62300B" w14:textId="77777777" w:rsidR="004E27B1" w:rsidRPr="004B40E4" w:rsidRDefault="004E27B1" w:rsidP="004E27B1">
            <w:pPr>
              <w:pStyle w:val="Tekstkomentarza"/>
              <w:rPr>
                <w:rStyle w:val="Odwoaniedokomentarza"/>
                <w:rFonts w:cstheme="minorHAnsi"/>
                <w:i/>
              </w:rPr>
            </w:pPr>
            <w:r w:rsidRPr="004B40E4">
              <w:rPr>
                <w:rStyle w:val="Odwoaniedokomentarza"/>
                <w:rFonts w:cstheme="minorHAnsi"/>
                <w:i/>
                <w:strike/>
              </w:rPr>
              <w:t>Wsparciem zostaną także objęte projekty polegające na tworzeniu lub rozwoju infrastruktury badawczo-rozwojowej w przedsiębiorstwach, planujących samodzielne prowadzenie prac badawczo-rozwojowych. Tworzenie i rozwój zaplecza badawczo-rozwojowego przedsiębiorstw  będzie służyło ich innowacyjnej działalności (tworzeniu innowacyjnych produktów i usług), poprzez inwestycje w aparaturę, sprzęt, technologie i inną niezbędną infrastrukturę. Oferowane wsparcie przyczyni się do powstawania działów B+R, laboratoriów i centrów badawczo-rozwojowych. Wsparcie infrastruktury będzie możliwe jedynie pod warunkiem przedstawienia przez przedsiębiorstwo agendy badawczej, która będzie realizowana na wspartej infrastrukturze</w:t>
            </w:r>
            <w:r w:rsidRPr="004B40E4">
              <w:rPr>
                <w:rStyle w:val="Odwoaniedokomentarza"/>
                <w:rFonts w:cstheme="minorHAnsi"/>
                <w:i/>
              </w:rPr>
              <w:t>.</w:t>
            </w:r>
          </w:p>
        </w:tc>
        <w:tc>
          <w:tcPr>
            <w:tcW w:w="3544" w:type="dxa"/>
            <w:vAlign w:val="center"/>
          </w:tcPr>
          <w:p w14:paraId="20D9C6B4" w14:textId="4E203F39" w:rsidR="004E27B1" w:rsidRPr="004B40E4" w:rsidRDefault="004E27B1" w:rsidP="004E27B1">
            <w:pPr>
              <w:pStyle w:val="Tekstkomentarza"/>
              <w:rPr>
                <w:rFonts w:cstheme="minorHAnsi"/>
                <w:sz w:val="16"/>
                <w:szCs w:val="16"/>
              </w:rPr>
            </w:pPr>
            <w:r w:rsidRPr="004B40E4">
              <w:rPr>
                <w:rFonts w:cstheme="minorHAnsi"/>
                <w:sz w:val="16"/>
                <w:szCs w:val="16"/>
              </w:rPr>
              <w:t>Województwo mazowieckie ma bardzo silne i liczne jednostki naukowe, w tym instytuty badawcze. Z tego względu powinna być preferowana współpraca między przedsiębiorcami i jednostkami naukowymi, bez potrzeby czy konieczności tworzenia i rozwoju zaplecza badawczo-rozwojowego w przedsiębiorstwach.</w:t>
            </w:r>
          </w:p>
        </w:tc>
        <w:tc>
          <w:tcPr>
            <w:tcW w:w="3084" w:type="dxa"/>
            <w:vAlign w:val="center"/>
          </w:tcPr>
          <w:p w14:paraId="5DA89D6A" w14:textId="7C341B61" w:rsidR="004E27B1" w:rsidRPr="004055BB" w:rsidRDefault="004E27B1" w:rsidP="004E27B1">
            <w:pPr>
              <w:rPr>
                <w:rFonts w:cstheme="minorHAnsi"/>
                <w:b/>
                <w:sz w:val="16"/>
                <w:szCs w:val="16"/>
              </w:rPr>
            </w:pPr>
            <w:r w:rsidRPr="004055BB">
              <w:rPr>
                <w:rFonts w:cstheme="minorHAnsi"/>
                <w:b/>
                <w:sz w:val="16"/>
                <w:szCs w:val="16"/>
              </w:rPr>
              <w:t>Uwaga nie została uwzględniona. Przedsiębiorstwa, które mają działy B+R lub chcą je stworzyć maja takie prawo. Interwencje uważamy za uzasadnioną.</w:t>
            </w:r>
          </w:p>
        </w:tc>
      </w:tr>
      <w:tr w:rsidR="004E27B1" w:rsidRPr="004055BB" w14:paraId="2C6D5C1A" w14:textId="77777777" w:rsidTr="00C24048">
        <w:trPr>
          <w:gridAfter w:val="1"/>
          <w:wAfter w:w="10" w:type="dxa"/>
          <w:trHeight w:val="20"/>
        </w:trPr>
        <w:tc>
          <w:tcPr>
            <w:tcW w:w="461" w:type="dxa"/>
            <w:vAlign w:val="center"/>
          </w:tcPr>
          <w:p w14:paraId="60881B76" w14:textId="68AD871C" w:rsidR="004E27B1" w:rsidRPr="00ED3FEB" w:rsidRDefault="004E27B1" w:rsidP="004E27B1">
            <w:pPr>
              <w:rPr>
                <w:rFonts w:cstheme="minorHAnsi"/>
                <w:b/>
                <w:bCs/>
              </w:rPr>
            </w:pPr>
            <w:r>
              <w:rPr>
                <w:rFonts w:cstheme="minorHAnsi"/>
                <w:b/>
                <w:bCs/>
              </w:rPr>
              <w:t>3</w:t>
            </w:r>
            <w:r w:rsidR="003B30FB">
              <w:rPr>
                <w:rFonts w:cstheme="minorHAnsi"/>
                <w:b/>
                <w:bCs/>
              </w:rPr>
              <w:t>8</w:t>
            </w:r>
          </w:p>
        </w:tc>
        <w:tc>
          <w:tcPr>
            <w:tcW w:w="1377" w:type="dxa"/>
          </w:tcPr>
          <w:p w14:paraId="609258D4" w14:textId="6874F66A"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6966AA7C" w14:textId="17C84C17" w:rsidR="004E27B1" w:rsidRPr="004B40E4" w:rsidRDefault="004E27B1" w:rsidP="004E27B1">
            <w:pPr>
              <w:rPr>
                <w:rFonts w:cstheme="minorHAnsi"/>
                <w:bCs/>
                <w:sz w:val="16"/>
                <w:szCs w:val="16"/>
              </w:rPr>
            </w:pPr>
            <w:r w:rsidRPr="004B40E4">
              <w:rPr>
                <w:rFonts w:cstheme="minorHAnsi"/>
                <w:bCs/>
                <w:sz w:val="16"/>
                <w:szCs w:val="16"/>
              </w:rPr>
              <w:t>13.08.2020</w:t>
            </w:r>
          </w:p>
        </w:tc>
        <w:tc>
          <w:tcPr>
            <w:tcW w:w="1134" w:type="dxa"/>
            <w:vAlign w:val="center"/>
          </w:tcPr>
          <w:p w14:paraId="22A73F59" w14:textId="19D5ECCA" w:rsidR="004E27B1" w:rsidRPr="004B40E4" w:rsidRDefault="004E27B1" w:rsidP="004E27B1">
            <w:pPr>
              <w:rPr>
                <w:rFonts w:cstheme="minorHAnsi"/>
                <w:sz w:val="16"/>
                <w:szCs w:val="16"/>
                <w:lang w:eastAsia="pl-PL"/>
              </w:rPr>
            </w:pPr>
            <w:r w:rsidRPr="004B40E4">
              <w:rPr>
                <w:rFonts w:cstheme="minorHAnsi"/>
                <w:sz w:val="16"/>
                <w:szCs w:val="16"/>
              </w:rPr>
              <w:t>Instytut Badawczy Dróg i Mostów</w:t>
            </w:r>
          </w:p>
        </w:tc>
        <w:tc>
          <w:tcPr>
            <w:tcW w:w="1134" w:type="dxa"/>
            <w:vAlign w:val="center"/>
          </w:tcPr>
          <w:p w14:paraId="05360D2E" w14:textId="77777777" w:rsidR="004E27B1" w:rsidRPr="004B40E4" w:rsidRDefault="004E27B1" w:rsidP="004E27B1">
            <w:pPr>
              <w:rPr>
                <w:rFonts w:cstheme="minorHAnsi"/>
                <w:b/>
                <w:noProof/>
                <w:sz w:val="16"/>
                <w:szCs w:val="16"/>
              </w:rPr>
            </w:pPr>
            <w:r w:rsidRPr="004B40E4">
              <w:rPr>
                <w:rFonts w:cstheme="minorHAnsi"/>
                <w:b/>
                <w:noProof/>
                <w:sz w:val="16"/>
                <w:szCs w:val="16"/>
              </w:rPr>
              <w:t xml:space="preserve">Szczególne terytoria docelowe, z uwzględnieniem planowanego wykorzystania narzędzi </w:t>
            </w:r>
            <w:r w:rsidRPr="004B40E4">
              <w:rPr>
                <w:rFonts w:cstheme="minorHAnsi"/>
                <w:b/>
                <w:noProof/>
                <w:sz w:val="16"/>
                <w:szCs w:val="16"/>
              </w:rPr>
              <w:lastRenderedPageBreak/>
              <w:t>terytorialnych – art. 17 ust. 3 lit. d) ppkt (iv)</w:t>
            </w:r>
          </w:p>
        </w:tc>
        <w:tc>
          <w:tcPr>
            <w:tcW w:w="2693" w:type="dxa"/>
            <w:vAlign w:val="center"/>
          </w:tcPr>
          <w:p w14:paraId="05A45B02" w14:textId="4751237C" w:rsidR="004E27B1" w:rsidRPr="004B40E4" w:rsidRDefault="004E27B1" w:rsidP="004E27B1">
            <w:pPr>
              <w:pStyle w:val="Tekstkomentarza"/>
              <w:rPr>
                <w:rStyle w:val="Odwoaniedokomentarza"/>
                <w:rFonts w:cstheme="minorHAnsi"/>
                <w:i/>
              </w:rPr>
            </w:pPr>
            <w:r w:rsidRPr="004B40E4">
              <w:rPr>
                <w:rStyle w:val="Odwoaniedokomentarza"/>
                <w:rFonts w:cstheme="minorHAnsi"/>
                <w:i/>
              </w:rPr>
              <w:lastRenderedPageBreak/>
              <w:t>Projekty B+R+I powinny wpisywać się w realizację celów zapisanych w ramach innych programów np. CP3(ii) DROGI, CP3(iii) TRANSPORT KOLEJOWY, CP2(vi) GOSPODARKA ODPADAMI, CP2(iv) KLIMAT.</w:t>
            </w:r>
          </w:p>
        </w:tc>
        <w:tc>
          <w:tcPr>
            <w:tcW w:w="3544" w:type="dxa"/>
            <w:vAlign w:val="center"/>
          </w:tcPr>
          <w:p w14:paraId="0D43FF2C" w14:textId="77777777" w:rsidR="004E27B1" w:rsidRPr="004B40E4" w:rsidRDefault="004E27B1" w:rsidP="004E27B1">
            <w:pPr>
              <w:pStyle w:val="Tekstkomentarza"/>
              <w:rPr>
                <w:rFonts w:cstheme="minorHAnsi"/>
                <w:sz w:val="16"/>
                <w:szCs w:val="16"/>
              </w:rPr>
            </w:pPr>
          </w:p>
        </w:tc>
        <w:tc>
          <w:tcPr>
            <w:tcW w:w="3084" w:type="dxa"/>
            <w:vAlign w:val="center"/>
          </w:tcPr>
          <w:p w14:paraId="5FF994CC" w14:textId="4AA1672D" w:rsidR="004E27B1" w:rsidRPr="004055BB" w:rsidRDefault="004E27B1" w:rsidP="004E27B1">
            <w:pPr>
              <w:rPr>
                <w:rFonts w:cstheme="minorHAnsi"/>
                <w:b/>
                <w:sz w:val="16"/>
                <w:szCs w:val="16"/>
              </w:rPr>
            </w:pPr>
            <w:r w:rsidRPr="004055BB">
              <w:rPr>
                <w:rFonts w:cstheme="minorHAnsi"/>
                <w:b/>
                <w:sz w:val="16"/>
                <w:szCs w:val="16"/>
              </w:rPr>
              <w:t>Projekty B+R+I muszą się wpisywać m.in. w inteligentne specjalizacje, w konkursach będą punktowane również projekty w zakresie GOZ i cyfryzacji.</w:t>
            </w:r>
          </w:p>
          <w:p w14:paraId="31DAB152" w14:textId="2DD15402" w:rsidR="004E27B1" w:rsidRPr="004055BB" w:rsidRDefault="004E27B1" w:rsidP="004E27B1">
            <w:pPr>
              <w:rPr>
                <w:rFonts w:cstheme="minorHAnsi"/>
                <w:b/>
                <w:sz w:val="16"/>
                <w:szCs w:val="16"/>
              </w:rPr>
            </w:pPr>
          </w:p>
          <w:p w14:paraId="52909390" w14:textId="77777777" w:rsidR="004E27B1" w:rsidRPr="004055BB" w:rsidRDefault="004E27B1" w:rsidP="004E27B1">
            <w:pPr>
              <w:rPr>
                <w:rFonts w:cstheme="minorHAnsi"/>
                <w:b/>
                <w:sz w:val="16"/>
                <w:szCs w:val="16"/>
              </w:rPr>
            </w:pPr>
          </w:p>
          <w:p w14:paraId="04A0EB3E" w14:textId="2CB15459" w:rsidR="004E27B1" w:rsidRPr="004055BB" w:rsidRDefault="004E27B1" w:rsidP="004E27B1">
            <w:pPr>
              <w:rPr>
                <w:rFonts w:cstheme="minorHAnsi"/>
                <w:b/>
                <w:sz w:val="16"/>
                <w:szCs w:val="16"/>
              </w:rPr>
            </w:pPr>
          </w:p>
        </w:tc>
      </w:tr>
      <w:tr w:rsidR="004E27B1" w:rsidRPr="004055BB" w14:paraId="1EA6AA8C" w14:textId="77777777" w:rsidTr="00C24048">
        <w:trPr>
          <w:gridAfter w:val="1"/>
          <w:wAfter w:w="10" w:type="dxa"/>
          <w:trHeight w:val="20"/>
        </w:trPr>
        <w:tc>
          <w:tcPr>
            <w:tcW w:w="461" w:type="dxa"/>
            <w:vAlign w:val="center"/>
          </w:tcPr>
          <w:p w14:paraId="7A731C38" w14:textId="7E6C3A32" w:rsidR="004E27B1" w:rsidRPr="00944906" w:rsidRDefault="004E27B1" w:rsidP="004E27B1">
            <w:pPr>
              <w:rPr>
                <w:rFonts w:cstheme="minorHAnsi"/>
                <w:b/>
                <w:bCs/>
              </w:rPr>
            </w:pPr>
            <w:r>
              <w:rPr>
                <w:rFonts w:cstheme="minorHAnsi"/>
                <w:b/>
                <w:bCs/>
              </w:rPr>
              <w:t>3</w:t>
            </w:r>
            <w:r w:rsidR="003B30FB">
              <w:rPr>
                <w:rFonts w:cstheme="minorHAnsi"/>
                <w:b/>
                <w:bCs/>
              </w:rPr>
              <w:t>9</w:t>
            </w:r>
          </w:p>
        </w:tc>
        <w:tc>
          <w:tcPr>
            <w:tcW w:w="1377" w:type="dxa"/>
          </w:tcPr>
          <w:p w14:paraId="2D0E9B30" w14:textId="6A1E206A"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24644A3E" w14:textId="3EE9C3D8" w:rsidR="004E27B1" w:rsidRPr="004B40E4" w:rsidRDefault="004E27B1" w:rsidP="004E27B1">
            <w:pPr>
              <w:rPr>
                <w:rFonts w:cstheme="minorHAnsi"/>
                <w:bCs/>
                <w:sz w:val="16"/>
                <w:szCs w:val="16"/>
              </w:rPr>
            </w:pPr>
            <w:r w:rsidRPr="004B40E4">
              <w:rPr>
                <w:rFonts w:cstheme="minorHAnsi"/>
                <w:bCs/>
                <w:sz w:val="16"/>
                <w:szCs w:val="16"/>
              </w:rPr>
              <w:t>13.08.2020</w:t>
            </w:r>
          </w:p>
        </w:tc>
        <w:tc>
          <w:tcPr>
            <w:tcW w:w="1134" w:type="dxa"/>
            <w:vAlign w:val="center"/>
          </w:tcPr>
          <w:p w14:paraId="36810324" w14:textId="2900B3BE" w:rsidR="004E27B1" w:rsidRPr="004B40E4" w:rsidRDefault="004E27B1" w:rsidP="004E27B1">
            <w:pPr>
              <w:rPr>
                <w:rFonts w:cstheme="minorHAnsi"/>
                <w:sz w:val="16"/>
                <w:szCs w:val="16"/>
                <w:lang w:eastAsia="pl-PL"/>
              </w:rPr>
            </w:pPr>
            <w:r w:rsidRPr="004B40E4">
              <w:rPr>
                <w:rFonts w:cstheme="minorHAnsi"/>
                <w:sz w:val="16"/>
                <w:szCs w:val="16"/>
              </w:rPr>
              <w:t>Instytut Badawczy Dróg i Mostów</w:t>
            </w:r>
          </w:p>
        </w:tc>
        <w:tc>
          <w:tcPr>
            <w:tcW w:w="1134" w:type="dxa"/>
            <w:vAlign w:val="center"/>
          </w:tcPr>
          <w:p w14:paraId="0E625505" w14:textId="77777777" w:rsidR="004E27B1" w:rsidRPr="004B40E4" w:rsidRDefault="004E27B1" w:rsidP="004E27B1">
            <w:pPr>
              <w:rPr>
                <w:rFonts w:cstheme="minorHAnsi"/>
                <w:b/>
                <w:noProof/>
                <w:sz w:val="16"/>
                <w:szCs w:val="16"/>
              </w:rPr>
            </w:pPr>
            <w:r w:rsidRPr="004B40E4">
              <w:rPr>
                <w:rFonts w:cstheme="minorHAnsi"/>
                <w:b/>
                <w:noProof/>
                <w:sz w:val="16"/>
                <w:szCs w:val="16"/>
              </w:rPr>
              <w:t>Załącznik 2 a</w:t>
            </w:r>
          </w:p>
        </w:tc>
        <w:tc>
          <w:tcPr>
            <w:tcW w:w="2693" w:type="dxa"/>
            <w:vAlign w:val="center"/>
          </w:tcPr>
          <w:p w14:paraId="6D646B98" w14:textId="77777777" w:rsidR="004E27B1" w:rsidRPr="004B40E4" w:rsidRDefault="004E27B1" w:rsidP="004E27B1">
            <w:pPr>
              <w:pStyle w:val="Tekstkomentarza"/>
              <w:rPr>
                <w:rStyle w:val="Odwoaniedokomentarza"/>
                <w:rFonts w:cstheme="minorHAnsi"/>
                <w:i/>
              </w:rPr>
            </w:pPr>
            <w:r w:rsidRPr="004B40E4">
              <w:rPr>
                <w:rStyle w:val="Odwoaniedokomentarza"/>
                <w:rFonts w:cstheme="minorHAnsi"/>
                <w:i/>
              </w:rPr>
              <w:t xml:space="preserve">Dodatkowe działania </w:t>
            </w:r>
          </w:p>
          <w:p w14:paraId="40808AB3" w14:textId="77777777" w:rsidR="004E27B1" w:rsidRPr="004B40E4" w:rsidRDefault="004E27B1" w:rsidP="004E27B1">
            <w:pPr>
              <w:pStyle w:val="Tekstkomentarza"/>
              <w:rPr>
                <w:rStyle w:val="Odwoaniedokomentarza"/>
                <w:rFonts w:cstheme="minorHAnsi"/>
                <w:i/>
              </w:rPr>
            </w:pPr>
            <w:r w:rsidRPr="004B40E4">
              <w:rPr>
                <w:rStyle w:val="Odwoaniedokomentarza"/>
                <w:rFonts w:cstheme="minorHAnsi"/>
                <w:i/>
              </w:rPr>
              <w:t>• wsparcie młodej kadry B+R,</w:t>
            </w:r>
          </w:p>
          <w:p w14:paraId="1E55BED6" w14:textId="246A90C4" w:rsidR="004E27B1" w:rsidRPr="004B40E4" w:rsidRDefault="004E27B1" w:rsidP="004E27B1">
            <w:pPr>
              <w:pStyle w:val="Tekstkomentarza"/>
              <w:rPr>
                <w:rStyle w:val="Odwoaniedokomentarza"/>
                <w:rFonts w:cstheme="minorHAnsi"/>
                <w:i/>
              </w:rPr>
            </w:pPr>
            <w:r w:rsidRPr="004B40E4">
              <w:rPr>
                <w:rStyle w:val="Odwoaniedokomentarza"/>
                <w:rFonts w:cstheme="minorHAnsi"/>
                <w:i/>
              </w:rPr>
              <w:t>• wsparcie działalności wdrożeniowej przedsiębiorcy</w:t>
            </w:r>
          </w:p>
        </w:tc>
        <w:tc>
          <w:tcPr>
            <w:tcW w:w="3544" w:type="dxa"/>
            <w:vAlign w:val="center"/>
          </w:tcPr>
          <w:p w14:paraId="5A86C7FF" w14:textId="77777777" w:rsidR="004E27B1" w:rsidRPr="004B40E4" w:rsidRDefault="004E27B1" w:rsidP="004E27B1">
            <w:pPr>
              <w:pStyle w:val="Tekstkomentarza"/>
              <w:rPr>
                <w:rFonts w:cstheme="minorHAnsi"/>
                <w:sz w:val="16"/>
                <w:szCs w:val="16"/>
              </w:rPr>
            </w:pPr>
          </w:p>
        </w:tc>
        <w:tc>
          <w:tcPr>
            <w:tcW w:w="3084" w:type="dxa"/>
            <w:vAlign w:val="center"/>
          </w:tcPr>
          <w:p w14:paraId="117C43A7" w14:textId="29FDA496" w:rsidR="004E27B1" w:rsidRPr="004055BB" w:rsidRDefault="004E27B1" w:rsidP="004E27B1">
            <w:pPr>
              <w:rPr>
                <w:rFonts w:cstheme="minorHAnsi"/>
                <w:b/>
                <w:sz w:val="16"/>
                <w:szCs w:val="16"/>
              </w:rPr>
            </w:pPr>
            <w:r w:rsidRPr="004055BB">
              <w:rPr>
                <w:rFonts w:cstheme="minorHAnsi"/>
                <w:b/>
                <w:sz w:val="16"/>
                <w:szCs w:val="16"/>
              </w:rPr>
              <w:t>W ramach CP1 będą realizowane kompleksowe projekty, ale przewidujemy wsparcie wdrożeń prac B+R również oddzielnie. Planowane jest także wsparcie projektów, w których realizowane były badania w ramach perspektywy 2014-2020. Wspierane będą wdrożenia również w ramach CP1(iii).</w:t>
            </w:r>
          </w:p>
          <w:p w14:paraId="77F400D3" w14:textId="77777777" w:rsidR="004E27B1" w:rsidRPr="004055BB" w:rsidRDefault="004E27B1" w:rsidP="004E27B1">
            <w:pPr>
              <w:rPr>
                <w:rFonts w:cstheme="minorHAnsi"/>
                <w:b/>
                <w:sz w:val="16"/>
                <w:szCs w:val="16"/>
              </w:rPr>
            </w:pPr>
            <w:r w:rsidRPr="004055BB">
              <w:rPr>
                <w:rFonts w:cstheme="minorHAnsi"/>
                <w:b/>
                <w:sz w:val="16"/>
                <w:szCs w:val="16"/>
              </w:rPr>
              <w:t>Wsparcie dla młodej kadry nie będzie realizowane z uwagi na możliwość finansowania naukowców.</w:t>
            </w:r>
          </w:p>
          <w:p w14:paraId="66D08DEB" w14:textId="77777777" w:rsidR="004E27B1" w:rsidRPr="004055BB" w:rsidRDefault="004E27B1" w:rsidP="004E27B1">
            <w:pPr>
              <w:rPr>
                <w:rFonts w:cstheme="minorHAnsi"/>
                <w:b/>
                <w:sz w:val="16"/>
                <w:szCs w:val="16"/>
              </w:rPr>
            </w:pPr>
            <w:r w:rsidRPr="004055BB">
              <w:rPr>
                <w:rFonts w:cstheme="minorHAnsi"/>
                <w:b/>
                <w:sz w:val="16"/>
                <w:szCs w:val="16"/>
              </w:rPr>
              <w:t xml:space="preserve">Wysoko wykwalifikowana kadra może wspierać przedsiębiorstwa przez okres realizacji projektu. </w:t>
            </w:r>
          </w:p>
          <w:p w14:paraId="7FB35A93" w14:textId="07275A68" w:rsidR="004E27B1" w:rsidRPr="004055BB" w:rsidRDefault="004E27B1" w:rsidP="004E27B1">
            <w:pPr>
              <w:rPr>
                <w:rFonts w:cstheme="minorHAnsi"/>
                <w:b/>
                <w:sz w:val="16"/>
                <w:szCs w:val="16"/>
              </w:rPr>
            </w:pPr>
            <w:r w:rsidRPr="004055BB">
              <w:rPr>
                <w:rFonts w:cstheme="minorHAnsi"/>
                <w:b/>
                <w:sz w:val="16"/>
                <w:szCs w:val="16"/>
              </w:rPr>
              <w:t>Szczegóły zostaną uregulowane na poziomie SZOOP/Regulaminów konkursów.</w:t>
            </w:r>
          </w:p>
        </w:tc>
      </w:tr>
      <w:tr w:rsidR="004E27B1" w:rsidRPr="004055BB" w14:paraId="53F3BDB5" w14:textId="77777777" w:rsidTr="00C24048">
        <w:trPr>
          <w:gridAfter w:val="1"/>
          <w:wAfter w:w="10" w:type="dxa"/>
          <w:trHeight w:val="20"/>
        </w:trPr>
        <w:tc>
          <w:tcPr>
            <w:tcW w:w="461" w:type="dxa"/>
            <w:vAlign w:val="center"/>
          </w:tcPr>
          <w:p w14:paraId="7AE97B1F" w14:textId="3006FF06" w:rsidR="004E27B1" w:rsidRPr="00944906" w:rsidRDefault="003B30FB" w:rsidP="004E27B1">
            <w:pPr>
              <w:rPr>
                <w:rFonts w:cstheme="minorHAnsi"/>
                <w:b/>
                <w:bCs/>
              </w:rPr>
            </w:pPr>
            <w:r>
              <w:rPr>
                <w:rFonts w:cstheme="minorHAnsi"/>
                <w:b/>
                <w:bCs/>
              </w:rPr>
              <w:t>40</w:t>
            </w:r>
          </w:p>
        </w:tc>
        <w:tc>
          <w:tcPr>
            <w:tcW w:w="1377" w:type="dxa"/>
            <w:vAlign w:val="center"/>
          </w:tcPr>
          <w:p w14:paraId="6A25524A" w14:textId="77777777"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34D2CECE" w14:textId="77777777"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16547A39" w14:textId="77777777" w:rsidR="004E27B1" w:rsidRPr="004B40E4" w:rsidRDefault="004E27B1" w:rsidP="004E27B1">
            <w:pPr>
              <w:rPr>
                <w:rFonts w:cstheme="minorHAnsi"/>
                <w:sz w:val="16"/>
                <w:szCs w:val="16"/>
              </w:rPr>
            </w:pPr>
            <w:r w:rsidRPr="004B40E4">
              <w:rPr>
                <w:rFonts w:cstheme="minorHAnsi"/>
                <w:sz w:val="16"/>
                <w:szCs w:val="16"/>
              </w:rPr>
              <w:t>Lewiatan</w:t>
            </w:r>
          </w:p>
        </w:tc>
        <w:tc>
          <w:tcPr>
            <w:tcW w:w="1134" w:type="dxa"/>
            <w:vAlign w:val="center"/>
          </w:tcPr>
          <w:p w14:paraId="41E197D3" w14:textId="77777777" w:rsidR="004E27B1" w:rsidRPr="004B40E4" w:rsidRDefault="004E27B1" w:rsidP="004E27B1">
            <w:pPr>
              <w:rPr>
                <w:rFonts w:cstheme="minorHAnsi"/>
                <w:bCs/>
                <w:sz w:val="16"/>
                <w:szCs w:val="16"/>
              </w:rPr>
            </w:pPr>
            <w:r w:rsidRPr="004B40E4">
              <w:rPr>
                <w:rFonts w:cstheme="minorHAnsi"/>
                <w:bCs/>
                <w:sz w:val="16"/>
                <w:szCs w:val="16"/>
              </w:rPr>
              <w:t>2.1.1.1 Interwencje w ramach funduszy</w:t>
            </w:r>
          </w:p>
        </w:tc>
        <w:tc>
          <w:tcPr>
            <w:tcW w:w="2693" w:type="dxa"/>
            <w:vAlign w:val="center"/>
          </w:tcPr>
          <w:p w14:paraId="068A5F8F" w14:textId="71629268" w:rsidR="004E27B1" w:rsidRPr="004B40E4" w:rsidRDefault="004E27B1" w:rsidP="004E27B1">
            <w:pPr>
              <w:spacing w:before="120" w:after="120"/>
              <w:jc w:val="both"/>
              <w:rPr>
                <w:rFonts w:ascii="Arial" w:hAnsi="Arial" w:cs="Arial"/>
                <w:i/>
                <w:sz w:val="18"/>
                <w:szCs w:val="18"/>
              </w:rPr>
            </w:pPr>
            <w:r w:rsidRPr="004B40E4">
              <w:rPr>
                <w:rFonts w:ascii="Arial" w:hAnsi="Arial" w:cs="Arial"/>
                <w:sz w:val="18"/>
                <w:szCs w:val="18"/>
              </w:rPr>
              <w:t xml:space="preserve">badania przemysłowe i prace rozwojowe, obejmujących tylko prace rozwojowe </w:t>
            </w:r>
            <w:r w:rsidRPr="004B40E4">
              <w:rPr>
                <w:rFonts w:ascii="Arial" w:hAnsi="Arial" w:cs="Arial"/>
                <w:strike/>
                <w:sz w:val="18"/>
                <w:szCs w:val="18"/>
              </w:rPr>
              <w:t>jedynie prace badawczo-rozwojowe</w:t>
            </w:r>
            <w:r w:rsidRPr="004B40E4">
              <w:rPr>
                <w:rFonts w:ascii="Arial" w:hAnsi="Arial" w:cs="Arial"/>
                <w:sz w:val="18"/>
                <w:szCs w:val="18"/>
              </w:rPr>
              <w:t xml:space="preserve"> przedwdrożeniowe, wdrożeniowe</w:t>
            </w:r>
          </w:p>
        </w:tc>
        <w:tc>
          <w:tcPr>
            <w:tcW w:w="3544" w:type="dxa"/>
            <w:vAlign w:val="center"/>
          </w:tcPr>
          <w:p w14:paraId="0580A5A1" w14:textId="77777777" w:rsidR="004E27B1" w:rsidRPr="004B40E4" w:rsidRDefault="004E27B1" w:rsidP="004E27B1">
            <w:pPr>
              <w:rPr>
                <w:rFonts w:cstheme="minorHAnsi"/>
                <w:bCs/>
                <w:sz w:val="16"/>
                <w:szCs w:val="16"/>
              </w:rPr>
            </w:pPr>
            <w:ins w:id="19" w:author="Chabiera Robert" w:date="2020-10-08T15:33:00Z">
              <w:r w:rsidRPr="004B40E4">
                <w:rPr>
                  <w:rFonts w:cstheme="minorHAnsi"/>
                  <w:bCs/>
                  <w:sz w:val="16"/>
                  <w:szCs w:val="16"/>
                </w:rPr>
                <w:t>Z kontekstu dokumentu wynika, że wsparcie obejmie również prace przedwdrożeniowe i wdrożeniowe.</w:t>
              </w:r>
            </w:ins>
          </w:p>
        </w:tc>
        <w:tc>
          <w:tcPr>
            <w:tcW w:w="3084" w:type="dxa"/>
            <w:vAlign w:val="center"/>
          </w:tcPr>
          <w:p w14:paraId="2168798F" w14:textId="12326E2F" w:rsidR="004E27B1" w:rsidRPr="00C15F4C" w:rsidRDefault="004E27B1" w:rsidP="004E27B1">
            <w:pPr>
              <w:rPr>
                <w:rFonts w:cstheme="minorHAnsi"/>
                <w:b/>
                <w:sz w:val="16"/>
                <w:szCs w:val="16"/>
              </w:rPr>
            </w:pPr>
            <w:r w:rsidRPr="00C15F4C">
              <w:rPr>
                <w:rFonts w:cstheme="minorHAnsi"/>
                <w:b/>
                <w:sz w:val="16"/>
                <w:szCs w:val="16"/>
              </w:rPr>
              <w:t xml:space="preserve">Jedynie same prace rozwojowe nie są możliwe. Prace rozwojowe i badania przemysłowe musza być realizowane razem. </w:t>
            </w:r>
          </w:p>
          <w:p w14:paraId="400C172D" w14:textId="35576CFA" w:rsidR="004E27B1" w:rsidRPr="00C15F4C" w:rsidRDefault="004E27B1" w:rsidP="004E27B1">
            <w:pPr>
              <w:rPr>
                <w:rFonts w:cstheme="minorHAnsi"/>
                <w:b/>
                <w:sz w:val="16"/>
                <w:szCs w:val="16"/>
              </w:rPr>
            </w:pPr>
            <w:r w:rsidRPr="00C15F4C">
              <w:rPr>
                <w:rFonts w:cstheme="minorHAnsi"/>
                <w:b/>
                <w:sz w:val="16"/>
                <w:szCs w:val="16"/>
              </w:rPr>
              <w:t xml:space="preserve">Będą możliwe do realizacji projekty, które obejmują badania przemysłowe i prace rozwojowe, prace przedwdrożeniowe i wdrożenia – kompleksowe. </w:t>
            </w:r>
          </w:p>
          <w:p w14:paraId="5CDAEDD4" w14:textId="19DEC4D9" w:rsidR="00356A24" w:rsidRDefault="004E27B1" w:rsidP="004E27B1">
            <w:pPr>
              <w:rPr>
                <w:rFonts w:cstheme="minorHAnsi"/>
                <w:b/>
                <w:sz w:val="16"/>
                <w:szCs w:val="16"/>
              </w:rPr>
            </w:pPr>
            <w:r w:rsidRPr="00C15F4C">
              <w:rPr>
                <w:rFonts w:cstheme="minorHAnsi"/>
                <w:b/>
                <w:sz w:val="16"/>
                <w:szCs w:val="16"/>
              </w:rPr>
              <w:t>Szczegółowe zasady zostaną ustalone na późniejszym etapie prac.</w:t>
            </w:r>
          </w:p>
          <w:p w14:paraId="335EB934" w14:textId="7549DD19" w:rsidR="00356A24" w:rsidRPr="004055BB" w:rsidRDefault="00356A24" w:rsidP="004E27B1">
            <w:pPr>
              <w:rPr>
                <w:rFonts w:cstheme="minorHAnsi"/>
                <w:b/>
                <w:sz w:val="16"/>
                <w:szCs w:val="16"/>
              </w:rPr>
            </w:pPr>
            <w:r>
              <w:rPr>
                <w:rFonts w:cstheme="minorHAnsi"/>
                <w:b/>
                <w:sz w:val="16"/>
                <w:szCs w:val="16"/>
              </w:rPr>
              <w:t>Uwaga nieuwzględniona. Celem wsparcia projektów B+R jest osiągnięcie takie</w:t>
            </w:r>
            <w:r w:rsidR="00CA571B">
              <w:rPr>
                <w:rFonts w:cstheme="minorHAnsi"/>
                <w:b/>
                <w:sz w:val="16"/>
                <w:szCs w:val="16"/>
              </w:rPr>
              <w:t>go</w:t>
            </w:r>
            <w:r>
              <w:rPr>
                <w:rFonts w:cstheme="minorHAnsi"/>
                <w:b/>
                <w:sz w:val="16"/>
                <w:szCs w:val="16"/>
              </w:rPr>
              <w:t xml:space="preserve"> etapu, który umożliwi wdrożenie innowacji.</w:t>
            </w:r>
          </w:p>
        </w:tc>
      </w:tr>
      <w:tr w:rsidR="004E27B1" w:rsidRPr="004055BB" w14:paraId="5CA2F32E" w14:textId="77777777" w:rsidTr="00C24048">
        <w:trPr>
          <w:gridAfter w:val="1"/>
          <w:wAfter w:w="10" w:type="dxa"/>
          <w:trHeight w:val="20"/>
        </w:trPr>
        <w:tc>
          <w:tcPr>
            <w:tcW w:w="461" w:type="dxa"/>
            <w:vAlign w:val="center"/>
          </w:tcPr>
          <w:p w14:paraId="48C19CF9" w14:textId="299318BD" w:rsidR="004E27B1" w:rsidRPr="00944906" w:rsidRDefault="003B30FB" w:rsidP="004E27B1">
            <w:pPr>
              <w:rPr>
                <w:rFonts w:cstheme="minorHAnsi"/>
                <w:b/>
                <w:bCs/>
              </w:rPr>
            </w:pPr>
            <w:r>
              <w:rPr>
                <w:rFonts w:cstheme="minorHAnsi"/>
                <w:b/>
                <w:bCs/>
              </w:rPr>
              <w:t>41</w:t>
            </w:r>
          </w:p>
        </w:tc>
        <w:tc>
          <w:tcPr>
            <w:tcW w:w="1377" w:type="dxa"/>
            <w:vAlign w:val="center"/>
          </w:tcPr>
          <w:p w14:paraId="46AFDC97" w14:textId="1009F540"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63AE686A" w14:textId="69124D39"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34E8A95D" w14:textId="77777777" w:rsidR="004E27B1" w:rsidRPr="004B40E4" w:rsidRDefault="004E27B1" w:rsidP="004E27B1">
            <w:pPr>
              <w:rPr>
                <w:rFonts w:cstheme="minorHAnsi"/>
                <w:sz w:val="16"/>
                <w:szCs w:val="16"/>
              </w:rPr>
            </w:pPr>
            <w:r w:rsidRPr="004B40E4">
              <w:rPr>
                <w:rFonts w:cstheme="minorHAnsi"/>
                <w:sz w:val="16"/>
                <w:szCs w:val="16"/>
              </w:rPr>
              <w:t>Lewiatan</w:t>
            </w:r>
          </w:p>
        </w:tc>
        <w:tc>
          <w:tcPr>
            <w:tcW w:w="1134" w:type="dxa"/>
            <w:vAlign w:val="center"/>
          </w:tcPr>
          <w:p w14:paraId="5CB61C1E" w14:textId="77777777" w:rsidR="004E27B1" w:rsidRPr="004B40E4" w:rsidRDefault="004E27B1" w:rsidP="004E27B1">
            <w:pPr>
              <w:spacing w:before="240" w:after="240"/>
              <w:rPr>
                <w:rFonts w:cstheme="minorHAnsi"/>
                <w:bCs/>
                <w:sz w:val="16"/>
                <w:szCs w:val="16"/>
              </w:rPr>
            </w:pPr>
            <w:r w:rsidRPr="004B40E4">
              <w:rPr>
                <w:rFonts w:cstheme="minorHAnsi"/>
                <w:bCs/>
                <w:sz w:val="16"/>
                <w:szCs w:val="16"/>
              </w:rPr>
              <w:t>2.1.1.1 Interwencje w ramach funduszy</w:t>
            </w:r>
          </w:p>
        </w:tc>
        <w:tc>
          <w:tcPr>
            <w:tcW w:w="2693" w:type="dxa"/>
            <w:vAlign w:val="center"/>
          </w:tcPr>
          <w:p w14:paraId="516181BD" w14:textId="77777777" w:rsidR="004E27B1" w:rsidRPr="004B40E4" w:rsidRDefault="004E27B1" w:rsidP="004E27B1">
            <w:pPr>
              <w:rPr>
                <w:rFonts w:cstheme="minorHAnsi"/>
                <w:i/>
                <w:sz w:val="16"/>
                <w:szCs w:val="16"/>
              </w:rPr>
            </w:pPr>
            <w:r w:rsidRPr="004B40E4">
              <w:rPr>
                <w:rFonts w:eastAsia="Calibri" w:cstheme="minorHAnsi"/>
                <w:sz w:val="18"/>
                <w:szCs w:val="18"/>
                <w:lang w:eastAsia="pl-PL" w:bidi="pl-PL"/>
              </w:rPr>
              <w:t xml:space="preserve">Przewiduje się również wsparcie projektów badawczo-rozwojowych prowadzonych przez przedsiębiorstwa samodzielnie lub poprzez zlecenie zewnętrznemu wykonawcy. W ramach projektu możliwe będzie dofinansowanie prac B+R ( w tym też </w:t>
            </w:r>
            <w:r w:rsidRPr="004B40E4">
              <w:rPr>
                <w:rFonts w:eastAsia="Calibri" w:cstheme="minorHAnsi"/>
                <w:sz w:val="18"/>
                <w:szCs w:val="18"/>
                <w:lang w:eastAsia="pl-PL" w:bidi="pl-PL"/>
              </w:rPr>
              <w:lastRenderedPageBreak/>
              <w:t>dofinansowanie samych prac rozwojowych),</w:t>
            </w:r>
          </w:p>
        </w:tc>
        <w:tc>
          <w:tcPr>
            <w:tcW w:w="3544" w:type="dxa"/>
            <w:vAlign w:val="center"/>
          </w:tcPr>
          <w:p w14:paraId="24BB1D82" w14:textId="77777777" w:rsidR="004E27B1" w:rsidRPr="004B40E4" w:rsidRDefault="004E27B1" w:rsidP="004E27B1">
            <w:pPr>
              <w:rPr>
                <w:rFonts w:cstheme="minorHAnsi"/>
                <w:sz w:val="16"/>
                <w:szCs w:val="16"/>
              </w:rPr>
            </w:pPr>
          </w:p>
        </w:tc>
        <w:tc>
          <w:tcPr>
            <w:tcW w:w="3084" w:type="dxa"/>
            <w:vAlign w:val="center"/>
          </w:tcPr>
          <w:p w14:paraId="3967C2A4" w14:textId="6E302FF4" w:rsidR="004E27B1" w:rsidRPr="004055BB" w:rsidRDefault="00356A24" w:rsidP="004E27B1">
            <w:pPr>
              <w:rPr>
                <w:rFonts w:cstheme="minorHAnsi"/>
                <w:b/>
                <w:sz w:val="16"/>
                <w:szCs w:val="16"/>
              </w:rPr>
            </w:pPr>
            <w:r>
              <w:rPr>
                <w:rFonts w:cstheme="minorHAnsi"/>
                <w:b/>
                <w:sz w:val="16"/>
                <w:szCs w:val="16"/>
              </w:rPr>
              <w:t>Uwaga nieuwzględniona. Celem wsparcia projektów B+R jest osiągnięcie takie</w:t>
            </w:r>
            <w:r w:rsidR="00CA571B">
              <w:rPr>
                <w:rFonts w:cstheme="minorHAnsi"/>
                <w:b/>
                <w:sz w:val="16"/>
                <w:szCs w:val="16"/>
              </w:rPr>
              <w:t>go</w:t>
            </w:r>
            <w:r>
              <w:rPr>
                <w:rFonts w:cstheme="minorHAnsi"/>
                <w:b/>
                <w:sz w:val="16"/>
                <w:szCs w:val="16"/>
              </w:rPr>
              <w:t xml:space="preserve"> etapu, który umożliwi wdrożenie innowacji.</w:t>
            </w:r>
          </w:p>
        </w:tc>
      </w:tr>
      <w:tr w:rsidR="004E27B1" w:rsidRPr="004055BB" w14:paraId="6BDFC2DE" w14:textId="77777777" w:rsidTr="00C24048">
        <w:trPr>
          <w:gridAfter w:val="1"/>
          <w:wAfter w:w="10" w:type="dxa"/>
          <w:trHeight w:val="20"/>
        </w:trPr>
        <w:tc>
          <w:tcPr>
            <w:tcW w:w="461" w:type="dxa"/>
            <w:vAlign w:val="center"/>
          </w:tcPr>
          <w:p w14:paraId="7258113C" w14:textId="370FDF7F" w:rsidR="004E27B1" w:rsidRPr="00944906" w:rsidRDefault="004E27B1" w:rsidP="004E27B1">
            <w:pPr>
              <w:rPr>
                <w:rFonts w:cstheme="minorHAnsi"/>
                <w:b/>
                <w:bCs/>
              </w:rPr>
            </w:pPr>
            <w:r>
              <w:rPr>
                <w:rFonts w:cstheme="minorHAnsi"/>
                <w:b/>
                <w:bCs/>
              </w:rPr>
              <w:t>4</w:t>
            </w:r>
            <w:r w:rsidR="003B30FB">
              <w:rPr>
                <w:rFonts w:cstheme="minorHAnsi"/>
                <w:b/>
                <w:bCs/>
              </w:rPr>
              <w:t>2</w:t>
            </w:r>
          </w:p>
        </w:tc>
        <w:tc>
          <w:tcPr>
            <w:tcW w:w="1377" w:type="dxa"/>
            <w:vAlign w:val="center"/>
          </w:tcPr>
          <w:p w14:paraId="379A2FB8" w14:textId="7CB0E0B3"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312588AD" w14:textId="28A9237F"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07F91EBB" w14:textId="30E0F16D" w:rsidR="004E27B1" w:rsidRPr="004B40E4" w:rsidRDefault="004E27B1" w:rsidP="004E27B1">
            <w:pPr>
              <w:rPr>
                <w:rFonts w:cstheme="minorHAnsi"/>
                <w:sz w:val="16"/>
                <w:szCs w:val="16"/>
              </w:rPr>
            </w:pPr>
            <w:r w:rsidRPr="004B40E4">
              <w:rPr>
                <w:rFonts w:cstheme="minorHAnsi"/>
                <w:sz w:val="16"/>
                <w:szCs w:val="16"/>
              </w:rPr>
              <w:t>Lewiatan</w:t>
            </w:r>
          </w:p>
        </w:tc>
        <w:tc>
          <w:tcPr>
            <w:tcW w:w="1134" w:type="dxa"/>
            <w:vAlign w:val="center"/>
          </w:tcPr>
          <w:p w14:paraId="7B1CA327" w14:textId="77777777" w:rsidR="004E27B1" w:rsidRPr="004B40E4" w:rsidRDefault="004E27B1" w:rsidP="004E27B1">
            <w:pPr>
              <w:rPr>
                <w:rFonts w:cstheme="minorHAnsi"/>
                <w:sz w:val="16"/>
                <w:szCs w:val="16"/>
              </w:rPr>
            </w:pPr>
          </w:p>
        </w:tc>
        <w:tc>
          <w:tcPr>
            <w:tcW w:w="2693" w:type="dxa"/>
            <w:vAlign w:val="center"/>
          </w:tcPr>
          <w:p w14:paraId="14AC0A5A" w14:textId="77777777" w:rsidR="004E27B1" w:rsidRPr="004B40E4" w:rsidRDefault="004E27B1" w:rsidP="004E27B1">
            <w:pPr>
              <w:rPr>
                <w:rFonts w:cstheme="minorHAnsi"/>
                <w:i/>
                <w:sz w:val="16"/>
                <w:szCs w:val="16"/>
              </w:rPr>
            </w:pPr>
            <w:r w:rsidRPr="004B40E4">
              <w:rPr>
                <w:rFonts w:cstheme="minorHAnsi"/>
                <w:i/>
                <w:sz w:val="16"/>
                <w:szCs w:val="16"/>
              </w:rPr>
              <w:t xml:space="preserve">Wprowadzony zostanie także schemat małych grantów B+R, w ramach którego mikro i mali przedsiębiorcy będą mogli zrealizować mniejsze projekty badawcze, np. obejmujące same prace rozwojowe, przy wsparciu  konsultanta B+R (przedstawiciela środowiska naukowego lub  IOB ).   </w:t>
            </w:r>
          </w:p>
        </w:tc>
        <w:tc>
          <w:tcPr>
            <w:tcW w:w="3544" w:type="dxa"/>
            <w:vAlign w:val="center"/>
          </w:tcPr>
          <w:p w14:paraId="2715E9DA" w14:textId="7E5FF6D1" w:rsidR="004E27B1" w:rsidRPr="004B40E4" w:rsidRDefault="00D72747" w:rsidP="004E27B1">
            <w:pPr>
              <w:rPr>
                <w:rFonts w:cstheme="minorHAnsi"/>
                <w:sz w:val="16"/>
                <w:szCs w:val="16"/>
              </w:rPr>
            </w:pPr>
            <w:r w:rsidRPr="004B40E4">
              <w:rPr>
                <w:rFonts w:cstheme="minorHAnsi"/>
                <w:sz w:val="16"/>
                <w:szCs w:val="16"/>
              </w:rPr>
              <w:t xml:space="preserve">Zasadne jest wprowadzenie mechanizmu który pomoże w zniwelowaniu głównych barier przedsiębiorstw wykazanych w badaniu PARP: wprowadzenie „Małych  Grantów  B+R”, przeznaczonych wyłącznie dla mikro i małych firm (bez średnich i dużych przedsiębiorstw, dla których pozostałby „normalny” konkurs B+R). „Mały grant” mógłby być finansowany w kwocie maks. 200 tys. Euro, z przeznaczeniem na realizację projektu B+R lub samych prac rozwojowych.  W ramach grantu - finansowanego z pomocy de </w:t>
            </w:r>
            <w:proofErr w:type="spellStart"/>
            <w:r w:rsidRPr="004B40E4">
              <w:rPr>
                <w:rFonts w:cstheme="minorHAnsi"/>
                <w:sz w:val="16"/>
                <w:szCs w:val="16"/>
              </w:rPr>
              <w:t>minimis</w:t>
            </w:r>
            <w:proofErr w:type="spellEnd"/>
            <w:r w:rsidRPr="004B40E4">
              <w:rPr>
                <w:rFonts w:cstheme="minorHAnsi"/>
                <w:sz w:val="16"/>
                <w:szCs w:val="16"/>
              </w:rPr>
              <w:t xml:space="preserve"> lub pomocy publicznej na B+R - przedsiębiorcy powinni zyskać możliwość realizacji ryzykownych projektów, z zachowaną możliwością rezygnacji w przypadku niepowodzenia procesu B+R oraz bez konsekwencji w przypadku braku wdrożenia na rynek. Immanentną cechą definiującą proces badawczy jest przecież niepewność co do wyniku.</w:t>
            </w:r>
          </w:p>
        </w:tc>
        <w:tc>
          <w:tcPr>
            <w:tcW w:w="3084" w:type="dxa"/>
            <w:vAlign w:val="center"/>
          </w:tcPr>
          <w:p w14:paraId="0EB90ACB" w14:textId="78939D04" w:rsidR="0006386E" w:rsidRPr="004055BB" w:rsidRDefault="005346C2" w:rsidP="004E27B1">
            <w:pPr>
              <w:rPr>
                <w:rFonts w:cstheme="minorHAnsi"/>
                <w:b/>
                <w:sz w:val="16"/>
                <w:szCs w:val="16"/>
              </w:rPr>
            </w:pPr>
            <w:r>
              <w:rPr>
                <w:rFonts w:cstheme="minorHAnsi"/>
                <w:b/>
                <w:sz w:val="16"/>
                <w:szCs w:val="16"/>
              </w:rPr>
              <w:br/>
              <w:t xml:space="preserve">Uwaga nieuwzględniona. </w:t>
            </w:r>
            <w:r w:rsidR="0006386E" w:rsidRPr="004055BB">
              <w:rPr>
                <w:rFonts w:cstheme="minorHAnsi"/>
                <w:b/>
                <w:sz w:val="16"/>
                <w:szCs w:val="16"/>
              </w:rPr>
              <w:t>Szczegóły zostaną uregulowane na poziomie SZOOP/Regulaminów konkursów.</w:t>
            </w:r>
          </w:p>
        </w:tc>
      </w:tr>
      <w:tr w:rsidR="004E27B1" w:rsidRPr="004055BB" w14:paraId="3471BED5" w14:textId="77777777" w:rsidTr="00C24048">
        <w:trPr>
          <w:gridAfter w:val="1"/>
          <w:wAfter w:w="10" w:type="dxa"/>
          <w:trHeight w:val="20"/>
        </w:trPr>
        <w:tc>
          <w:tcPr>
            <w:tcW w:w="461" w:type="dxa"/>
            <w:vAlign w:val="center"/>
          </w:tcPr>
          <w:p w14:paraId="0243B68A" w14:textId="0520BE2D" w:rsidR="004E27B1" w:rsidRPr="00B86BDD" w:rsidRDefault="004E27B1" w:rsidP="004E27B1">
            <w:pPr>
              <w:rPr>
                <w:rFonts w:cstheme="minorHAnsi"/>
                <w:b/>
                <w:bCs/>
              </w:rPr>
            </w:pPr>
            <w:r>
              <w:rPr>
                <w:rFonts w:cstheme="minorHAnsi"/>
                <w:b/>
                <w:bCs/>
              </w:rPr>
              <w:t>4</w:t>
            </w:r>
            <w:r w:rsidR="003B30FB">
              <w:rPr>
                <w:rFonts w:cstheme="minorHAnsi"/>
                <w:b/>
                <w:bCs/>
              </w:rPr>
              <w:t>3</w:t>
            </w:r>
          </w:p>
        </w:tc>
        <w:tc>
          <w:tcPr>
            <w:tcW w:w="1377" w:type="dxa"/>
            <w:vAlign w:val="center"/>
          </w:tcPr>
          <w:p w14:paraId="7ABE7138" w14:textId="77777777" w:rsidR="004E27B1" w:rsidRPr="004B40E4" w:rsidRDefault="004E27B1" w:rsidP="004E27B1">
            <w:pPr>
              <w:rPr>
                <w:rFonts w:cstheme="minorHAnsi"/>
                <w:bCs/>
                <w:sz w:val="16"/>
                <w:szCs w:val="16"/>
              </w:rPr>
            </w:pPr>
            <w:r w:rsidRPr="004B40E4">
              <w:rPr>
                <w:rFonts w:cstheme="minorHAnsi"/>
                <w:bCs/>
                <w:sz w:val="16"/>
                <w:szCs w:val="16"/>
              </w:rPr>
              <w:t>(i) Zwiększenie potencjału w zakresie badań i innowacji oraz wykorzystywanie zaawansowanych technologii</w:t>
            </w:r>
          </w:p>
        </w:tc>
        <w:tc>
          <w:tcPr>
            <w:tcW w:w="709" w:type="dxa"/>
            <w:noWrap/>
            <w:vAlign w:val="center"/>
          </w:tcPr>
          <w:p w14:paraId="770A6E2C" w14:textId="77777777" w:rsidR="004E27B1" w:rsidRPr="004B40E4" w:rsidRDefault="004E27B1" w:rsidP="004E27B1">
            <w:pPr>
              <w:rPr>
                <w:rFonts w:cstheme="minorHAnsi"/>
                <w:bCs/>
                <w:sz w:val="16"/>
                <w:szCs w:val="16"/>
              </w:rPr>
            </w:pPr>
            <w:r w:rsidRPr="004B40E4">
              <w:rPr>
                <w:rFonts w:cstheme="minorHAnsi"/>
                <w:bCs/>
                <w:sz w:val="16"/>
                <w:szCs w:val="16"/>
              </w:rPr>
              <w:t>14.08.2020</w:t>
            </w:r>
          </w:p>
        </w:tc>
        <w:tc>
          <w:tcPr>
            <w:tcW w:w="1134" w:type="dxa"/>
            <w:vAlign w:val="center"/>
          </w:tcPr>
          <w:p w14:paraId="6631966D" w14:textId="77777777" w:rsidR="004E27B1" w:rsidRPr="004B40E4" w:rsidRDefault="004E27B1" w:rsidP="004E27B1">
            <w:pPr>
              <w:rPr>
                <w:rFonts w:cstheme="minorHAnsi"/>
                <w:sz w:val="16"/>
                <w:szCs w:val="16"/>
              </w:rPr>
            </w:pPr>
            <w:r w:rsidRPr="004B40E4">
              <w:rPr>
                <w:rFonts w:cstheme="minorHAnsi"/>
                <w:sz w:val="16"/>
                <w:szCs w:val="16"/>
              </w:rPr>
              <w:t>MODR</w:t>
            </w:r>
          </w:p>
        </w:tc>
        <w:tc>
          <w:tcPr>
            <w:tcW w:w="1134" w:type="dxa"/>
            <w:vAlign w:val="center"/>
          </w:tcPr>
          <w:p w14:paraId="1764CAF6" w14:textId="77777777" w:rsidR="004E27B1" w:rsidRPr="004B40E4" w:rsidRDefault="004E27B1" w:rsidP="004E27B1">
            <w:pPr>
              <w:rPr>
                <w:rFonts w:cstheme="minorHAnsi"/>
                <w:bCs/>
                <w:sz w:val="16"/>
                <w:szCs w:val="16"/>
              </w:rPr>
            </w:pPr>
            <w:r w:rsidRPr="004B40E4">
              <w:rPr>
                <w:rFonts w:cstheme="minorHAnsi"/>
                <w:bCs/>
                <w:sz w:val="16"/>
                <w:szCs w:val="16"/>
              </w:rPr>
              <w:t xml:space="preserve">Główne grupy docelowe – art. 17 ust. 3 lit. d) </w:t>
            </w:r>
            <w:proofErr w:type="spellStart"/>
            <w:r w:rsidRPr="004B40E4">
              <w:rPr>
                <w:rFonts w:cstheme="minorHAnsi"/>
                <w:bCs/>
                <w:sz w:val="16"/>
                <w:szCs w:val="16"/>
              </w:rPr>
              <w:t>ppkt</w:t>
            </w:r>
            <w:proofErr w:type="spellEnd"/>
            <w:r w:rsidRPr="004B40E4">
              <w:rPr>
                <w:rFonts w:cstheme="minorHAnsi"/>
                <w:bCs/>
                <w:sz w:val="16"/>
                <w:szCs w:val="16"/>
              </w:rPr>
              <w:t xml:space="preserve"> (iii)</w:t>
            </w:r>
          </w:p>
        </w:tc>
        <w:tc>
          <w:tcPr>
            <w:tcW w:w="2693" w:type="dxa"/>
            <w:vAlign w:val="center"/>
          </w:tcPr>
          <w:p w14:paraId="10CB0068" w14:textId="77777777" w:rsidR="004E27B1" w:rsidRPr="004B40E4" w:rsidRDefault="004E27B1" w:rsidP="004E27B1">
            <w:pPr>
              <w:spacing w:before="120" w:after="120"/>
              <w:jc w:val="both"/>
              <w:rPr>
                <w:rFonts w:cstheme="minorHAnsi"/>
                <w:i/>
                <w:sz w:val="16"/>
                <w:szCs w:val="16"/>
              </w:rPr>
            </w:pPr>
            <w:r w:rsidRPr="004B40E4">
              <w:rPr>
                <w:rFonts w:cstheme="minorHAnsi"/>
                <w:i/>
                <w:sz w:val="16"/>
                <w:szCs w:val="16"/>
              </w:rPr>
              <w:t xml:space="preserve">Zestawienie głównych grup docelowych: </w:t>
            </w:r>
          </w:p>
          <w:p w14:paraId="56DB62BB" w14:textId="77777777" w:rsidR="004E27B1" w:rsidRPr="004B40E4" w:rsidRDefault="004E27B1" w:rsidP="004E27B1">
            <w:pPr>
              <w:spacing w:before="120" w:after="120"/>
              <w:jc w:val="both"/>
              <w:rPr>
                <w:rFonts w:cstheme="minorHAnsi"/>
                <w:i/>
                <w:sz w:val="16"/>
                <w:szCs w:val="16"/>
              </w:rPr>
            </w:pPr>
            <w:r w:rsidRPr="004B40E4">
              <w:rPr>
                <w:rFonts w:cstheme="minorHAnsi"/>
                <w:i/>
                <w:sz w:val="16"/>
                <w:szCs w:val="16"/>
              </w:rPr>
              <w:t xml:space="preserve">- przedsiębiorstwa ,    </w:t>
            </w:r>
          </w:p>
        </w:tc>
        <w:tc>
          <w:tcPr>
            <w:tcW w:w="3544" w:type="dxa"/>
            <w:vAlign w:val="center"/>
          </w:tcPr>
          <w:p w14:paraId="39678EAE" w14:textId="77777777" w:rsidR="004E27B1" w:rsidRPr="004B40E4" w:rsidRDefault="004E27B1" w:rsidP="004E27B1">
            <w:pPr>
              <w:rPr>
                <w:rFonts w:cstheme="minorHAnsi"/>
                <w:bCs/>
                <w:sz w:val="16"/>
                <w:szCs w:val="16"/>
              </w:rPr>
            </w:pPr>
            <w:r w:rsidRPr="004B40E4">
              <w:rPr>
                <w:rFonts w:cstheme="minorHAnsi"/>
                <w:bCs/>
                <w:sz w:val="16"/>
                <w:szCs w:val="16"/>
              </w:rPr>
              <w:t>Z uwzględnieniem rolnictwa i przetwórstwa rolno-spożywczego (w szczegółowych rozwiązaniach).</w:t>
            </w:r>
          </w:p>
        </w:tc>
        <w:tc>
          <w:tcPr>
            <w:tcW w:w="3084" w:type="dxa"/>
            <w:vAlign w:val="center"/>
          </w:tcPr>
          <w:p w14:paraId="1BAF44D3" w14:textId="6E69841C" w:rsidR="004E27B1" w:rsidRPr="004055BB" w:rsidRDefault="004E27B1" w:rsidP="004E27B1">
            <w:pPr>
              <w:rPr>
                <w:rFonts w:cstheme="minorHAnsi"/>
                <w:b/>
                <w:sz w:val="16"/>
                <w:szCs w:val="16"/>
              </w:rPr>
            </w:pPr>
            <w:r w:rsidRPr="004055BB">
              <w:rPr>
                <w:rFonts w:cstheme="minorHAnsi"/>
                <w:b/>
                <w:sz w:val="16"/>
                <w:szCs w:val="16"/>
              </w:rPr>
              <w:t>Szczegółowe grupy docelowe wynikające ze specyfiki naboru, będą określane na poziomie SZOOP/ Regulaminu konkursu.</w:t>
            </w:r>
          </w:p>
          <w:p w14:paraId="54D96E85" w14:textId="05F30EED" w:rsidR="004E27B1" w:rsidRPr="004055BB" w:rsidRDefault="004E27B1" w:rsidP="004E27B1">
            <w:pPr>
              <w:rPr>
                <w:rFonts w:cstheme="minorHAnsi"/>
                <w:b/>
                <w:sz w:val="16"/>
                <w:szCs w:val="16"/>
              </w:rPr>
            </w:pPr>
            <w:r w:rsidRPr="004055BB">
              <w:rPr>
                <w:rFonts w:cstheme="minorHAnsi"/>
                <w:b/>
                <w:sz w:val="16"/>
                <w:szCs w:val="16"/>
              </w:rPr>
              <w:t>Przedsiębiorcy z branży rolno-spożywczej nie są wykluczeni, grupy docelowe są określone szeroko.</w:t>
            </w:r>
            <w:r w:rsidR="005346C2">
              <w:rPr>
                <w:rFonts w:cstheme="minorHAnsi"/>
                <w:b/>
                <w:sz w:val="16"/>
                <w:szCs w:val="16"/>
              </w:rPr>
              <w:t xml:space="preserve"> </w:t>
            </w:r>
          </w:p>
        </w:tc>
      </w:tr>
      <w:tr w:rsidR="004E27B1" w:rsidRPr="004055BB" w14:paraId="145788C4" w14:textId="77777777" w:rsidTr="00C24048">
        <w:trPr>
          <w:gridAfter w:val="1"/>
          <w:wAfter w:w="10" w:type="dxa"/>
          <w:trHeight w:val="20"/>
        </w:trPr>
        <w:tc>
          <w:tcPr>
            <w:tcW w:w="461" w:type="dxa"/>
            <w:vAlign w:val="center"/>
          </w:tcPr>
          <w:p w14:paraId="3758624D" w14:textId="6C9772DE" w:rsidR="004E27B1" w:rsidRPr="00B86BDD" w:rsidRDefault="004E27B1" w:rsidP="004E27B1">
            <w:pPr>
              <w:rPr>
                <w:rFonts w:cstheme="minorHAnsi"/>
                <w:b/>
                <w:bCs/>
              </w:rPr>
            </w:pPr>
            <w:r>
              <w:rPr>
                <w:rFonts w:cstheme="minorHAnsi"/>
                <w:b/>
                <w:bCs/>
              </w:rPr>
              <w:t>4</w:t>
            </w:r>
            <w:r w:rsidR="003B30FB">
              <w:rPr>
                <w:rFonts w:cstheme="minorHAnsi"/>
                <w:b/>
                <w:bCs/>
              </w:rPr>
              <w:t>4</w:t>
            </w:r>
          </w:p>
        </w:tc>
        <w:tc>
          <w:tcPr>
            <w:tcW w:w="1377" w:type="dxa"/>
            <w:vAlign w:val="center"/>
          </w:tcPr>
          <w:p w14:paraId="54BFE2FD" w14:textId="77777777" w:rsidR="004E27B1" w:rsidRPr="004B40E4" w:rsidRDefault="004E27B1" w:rsidP="004E27B1">
            <w:pPr>
              <w:rPr>
                <w:rFonts w:cstheme="minorHAnsi"/>
                <w:bCs/>
                <w:sz w:val="16"/>
                <w:szCs w:val="16"/>
              </w:rPr>
            </w:pPr>
            <w:r w:rsidRPr="004B40E4">
              <w:rPr>
                <w:rFonts w:eastAsia="Times New Roman" w:cstheme="minorHAnsi"/>
                <w:noProof/>
                <w:sz w:val="18"/>
                <w:szCs w:val="18"/>
              </w:rPr>
              <w:t>(ii) Czerpanie korzyści z cyfryzacji dla obywateli, przedsiębiorstw i rządów</w:t>
            </w:r>
          </w:p>
        </w:tc>
        <w:tc>
          <w:tcPr>
            <w:tcW w:w="709" w:type="dxa"/>
            <w:noWrap/>
            <w:vAlign w:val="center"/>
          </w:tcPr>
          <w:p w14:paraId="6073D488" w14:textId="77777777" w:rsidR="004E27B1" w:rsidRPr="004B40E4" w:rsidRDefault="004E27B1" w:rsidP="004E27B1">
            <w:pPr>
              <w:rPr>
                <w:rFonts w:cstheme="minorHAnsi"/>
                <w:bCs/>
                <w:sz w:val="16"/>
                <w:szCs w:val="16"/>
              </w:rPr>
            </w:pPr>
            <w:r w:rsidRPr="004B40E4">
              <w:rPr>
                <w:rFonts w:cstheme="minorHAnsi"/>
                <w:bCs/>
                <w:sz w:val="16"/>
                <w:szCs w:val="16"/>
              </w:rPr>
              <w:t>24.08.2020</w:t>
            </w:r>
          </w:p>
        </w:tc>
        <w:tc>
          <w:tcPr>
            <w:tcW w:w="1134" w:type="dxa"/>
            <w:vAlign w:val="center"/>
          </w:tcPr>
          <w:p w14:paraId="56AD5054" w14:textId="77777777" w:rsidR="004E27B1" w:rsidRPr="004B40E4" w:rsidRDefault="004E27B1" w:rsidP="004E27B1">
            <w:pPr>
              <w:rPr>
                <w:rFonts w:cstheme="minorHAnsi"/>
                <w:sz w:val="16"/>
                <w:szCs w:val="16"/>
              </w:rPr>
            </w:pPr>
            <w:r w:rsidRPr="004B40E4">
              <w:rPr>
                <w:rFonts w:cstheme="minorHAnsi"/>
                <w:sz w:val="16"/>
                <w:szCs w:val="16"/>
              </w:rPr>
              <w:t>Uniwersytet Warszawski</w:t>
            </w:r>
          </w:p>
        </w:tc>
        <w:tc>
          <w:tcPr>
            <w:tcW w:w="1134" w:type="dxa"/>
            <w:vAlign w:val="center"/>
          </w:tcPr>
          <w:p w14:paraId="51EF8812" w14:textId="77777777" w:rsidR="004E27B1" w:rsidRPr="004B40E4" w:rsidRDefault="004E27B1" w:rsidP="004E27B1">
            <w:pPr>
              <w:rPr>
                <w:rFonts w:cstheme="minorHAnsi"/>
                <w:bCs/>
                <w:sz w:val="16"/>
                <w:szCs w:val="16"/>
              </w:rPr>
            </w:pPr>
            <w:r w:rsidRPr="004B40E4">
              <w:rPr>
                <w:rFonts w:cstheme="minorHAnsi"/>
                <w:bCs/>
                <w:sz w:val="16"/>
                <w:szCs w:val="16"/>
              </w:rPr>
              <w:t>2.1.1.1 Interwencje w ramach funduszy</w:t>
            </w:r>
          </w:p>
        </w:tc>
        <w:tc>
          <w:tcPr>
            <w:tcW w:w="2693" w:type="dxa"/>
            <w:vAlign w:val="center"/>
          </w:tcPr>
          <w:p w14:paraId="6D440768" w14:textId="77777777" w:rsidR="004E27B1" w:rsidRPr="004B40E4" w:rsidRDefault="004E27B1" w:rsidP="004E27B1">
            <w:pPr>
              <w:spacing w:before="120"/>
              <w:jc w:val="both"/>
              <w:rPr>
                <w:rFonts w:eastAsia="Calibri" w:cstheme="minorHAnsi"/>
                <w:sz w:val="20"/>
                <w:szCs w:val="20"/>
                <w:lang w:eastAsia="pl-PL" w:bidi="pl-PL"/>
              </w:rPr>
            </w:pPr>
          </w:p>
          <w:p w14:paraId="65DD1E0F" w14:textId="6C670622" w:rsidR="004E27B1" w:rsidRPr="004B40E4" w:rsidRDefault="004E27B1" w:rsidP="004E27B1">
            <w:pPr>
              <w:spacing w:before="120" w:after="120"/>
              <w:jc w:val="both"/>
              <w:rPr>
                <w:rFonts w:cstheme="minorHAnsi"/>
                <w:sz w:val="16"/>
                <w:szCs w:val="16"/>
              </w:rPr>
            </w:pPr>
            <w:r w:rsidRPr="004B40E4">
              <w:rPr>
                <w:rFonts w:cstheme="minorHAnsi"/>
                <w:sz w:val="16"/>
                <w:szCs w:val="16"/>
              </w:rPr>
              <w:t>Brak zupełnie działań związanych z rozwojem e-edukacji, na wszystkich poziomach, w ujęciu wielowymiarowym – rozwój zasobów elektronicznych (cyfryzacja treści), metod, standardów, kompetencji, a także zasobów ICT przez poszczególne podmioty. W kontekście aktualnej sytuacji i wyzwań jakie stawia przed nami sytuacja epidemiczna, to wydaje się jeden z istotniejszych obszarów związanych z cyfryzacją.</w:t>
            </w:r>
          </w:p>
        </w:tc>
        <w:tc>
          <w:tcPr>
            <w:tcW w:w="3544" w:type="dxa"/>
            <w:vAlign w:val="center"/>
          </w:tcPr>
          <w:p w14:paraId="6ED71A43" w14:textId="77777777" w:rsidR="004E27B1" w:rsidRPr="004B40E4" w:rsidRDefault="004E27B1" w:rsidP="004E27B1">
            <w:pPr>
              <w:rPr>
                <w:rFonts w:cstheme="minorHAnsi"/>
                <w:b/>
                <w:bCs/>
                <w:sz w:val="16"/>
                <w:szCs w:val="16"/>
              </w:rPr>
            </w:pPr>
          </w:p>
        </w:tc>
        <w:tc>
          <w:tcPr>
            <w:tcW w:w="3084" w:type="dxa"/>
            <w:vAlign w:val="center"/>
          </w:tcPr>
          <w:p w14:paraId="4D175CFF" w14:textId="0F115213" w:rsidR="004E27B1" w:rsidRPr="004055BB" w:rsidRDefault="004E27B1" w:rsidP="004E27B1">
            <w:pPr>
              <w:rPr>
                <w:rFonts w:cstheme="minorHAnsi"/>
                <w:b/>
                <w:sz w:val="16"/>
                <w:szCs w:val="16"/>
              </w:rPr>
            </w:pPr>
            <w:r w:rsidRPr="004055BB">
              <w:rPr>
                <w:rFonts w:cstheme="minorHAnsi"/>
                <w:b/>
                <w:sz w:val="16"/>
                <w:szCs w:val="16"/>
              </w:rPr>
              <w:t>Typ projekt</w:t>
            </w:r>
            <w:r w:rsidR="007B7CD6">
              <w:rPr>
                <w:rFonts w:cstheme="minorHAnsi"/>
                <w:b/>
                <w:sz w:val="16"/>
                <w:szCs w:val="16"/>
              </w:rPr>
              <w:t>u</w:t>
            </w:r>
            <w:r w:rsidRPr="004055BB">
              <w:rPr>
                <w:rFonts w:cstheme="minorHAnsi"/>
                <w:b/>
                <w:sz w:val="16"/>
                <w:szCs w:val="16"/>
              </w:rPr>
              <w:t xml:space="preserve">  Zintegrowane platformy e-usług administracji publicznej przewiduje realizacje projektów z zakresu platform e-edukacji. Nie uwzględnienie tego typu projektu wynikało z ograniczeń dotyczących ilości m.in. znaków Zapisy ostateczne RPO WM 21-27 będą uwzględniały obszar e-edukacji</w:t>
            </w:r>
          </w:p>
        </w:tc>
      </w:tr>
      <w:tr w:rsidR="004E27B1" w:rsidRPr="004055BB" w14:paraId="38F6FEF6" w14:textId="77777777" w:rsidTr="00C24048">
        <w:trPr>
          <w:gridAfter w:val="1"/>
          <w:wAfter w:w="10" w:type="dxa"/>
          <w:trHeight w:val="20"/>
        </w:trPr>
        <w:tc>
          <w:tcPr>
            <w:tcW w:w="461" w:type="dxa"/>
            <w:vAlign w:val="center"/>
          </w:tcPr>
          <w:p w14:paraId="7D2690C8" w14:textId="760796E4" w:rsidR="004E27B1" w:rsidRPr="00B86BDD" w:rsidRDefault="004E27B1" w:rsidP="004E27B1">
            <w:pPr>
              <w:rPr>
                <w:rFonts w:cstheme="minorHAnsi"/>
                <w:b/>
                <w:bCs/>
              </w:rPr>
            </w:pPr>
            <w:r>
              <w:rPr>
                <w:rFonts w:cstheme="minorHAnsi"/>
                <w:b/>
                <w:bCs/>
              </w:rPr>
              <w:t>4</w:t>
            </w:r>
            <w:r w:rsidR="003B30FB">
              <w:rPr>
                <w:rFonts w:cstheme="minorHAnsi"/>
                <w:b/>
                <w:bCs/>
              </w:rPr>
              <w:t>5</w:t>
            </w:r>
          </w:p>
        </w:tc>
        <w:tc>
          <w:tcPr>
            <w:tcW w:w="1377" w:type="dxa"/>
            <w:vAlign w:val="center"/>
          </w:tcPr>
          <w:p w14:paraId="4B8D30BB" w14:textId="52DD6AFB" w:rsidR="004E27B1" w:rsidRPr="004B40E4" w:rsidRDefault="004E27B1" w:rsidP="004E27B1">
            <w:pPr>
              <w:rPr>
                <w:rFonts w:cstheme="minorHAnsi"/>
                <w:bCs/>
                <w:sz w:val="16"/>
                <w:szCs w:val="16"/>
              </w:rPr>
            </w:pPr>
            <w:r w:rsidRPr="004B40E4">
              <w:rPr>
                <w:rFonts w:eastAsia="Times New Roman" w:cstheme="minorHAnsi"/>
                <w:noProof/>
                <w:sz w:val="18"/>
                <w:szCs w:val="18"/>
              </w:rPr>
              <w:t xml:space="preserve">(ii) Czerpanie korzyści z cyfryzacji dla </w:t>
            </w:r>
            <w:r w:rsidRPr="004B40E4">
              <w:rPr>
                <w:rFonts w:eastAsia="Times New Roman" w:cstheme="minorHAnsi"/>
                <w:noProof/>
                <w:sz w:val="18"/>
                <w:szCs w:val="18"/>
              </w:rPr>
              <w:lastRenderedPageBreak/>
              <w:t>obywateli, przedsiębiorstw i rządów</w:t>
            </w:r>
          </w:p>
        </w:tc>
        <w:tc>
          <w:tcPr>
            <w:tcW w:w="709" w:type="dxa"/>
            <w:noWrap/>
            <w:vAlign w:val="center"/>
          </w:tcPr>
          <w:p w14:paraId="02935B51" w14:textId="77777777" w:rsidR="004E27B1" w:rsidRPr="004B40E4" w:rsidRDefault="004E27B1" w:rsidP="004E27B1">
            <w:pPr>
              <w:rPr>
                <w:rFonts w:cstheme="minorHAnsi"/>
                <w:bCs/>
                <w:sz w:val="16"/>
                <w:szCs w:val="16"/>
              </w:rPr>
            </w:pPr>
            <w:r w:rsidRPr="004B40E4">
              <w:rPr>
                <w:rFonts w:cstheme="minorHAnsi"/>
                <w:bCs/>
                <w:sz w:val="16"/>
                <w:szCs w:val="16"/>
              </w:rPr>
              <w:lastRenderedPageBreak/>
              <w:t>24.08.2020</w:t>
            </w:r>
          </w:p>
        </w:tc>
        <w:tc>
          <w:tcPr>
            <w:tcW w:w="1134" w:type="dxa"/>
            <w:vAlign w:val="center"/>
          </w:tcPr>
          <w:p w14:paraId="6A22DCAF" w14:textId="77777777" w:rsidR="004E27B1" w:rsidRPr="004B40E4" w:rsidRDefault="004E27B1" w:rsidP="004E27B1">
            <w:pPr>
              <w:rPr>
                <w:rFonts w:cstheme="minorHAnsi"/>
                <w:sz w:val="16"/>
                <w:szCs w:val="16"/>
                <w:lang w:eastAsia="pl-PL"/>
              </w:rPr>
            </w:pPr>
            <w:r w:rsidRPr="004B40E4">
              <w:rPr>
                <w:rFonts w:cstheme="minorHAnsi"/>
                <w:sz w:val="16"/>
                <w:szCs w:val="16"/>
              </w:rPr>
              <w:t>Uniwersytet Warszawski</w:t>
            </w:r>
          </w:p>
        </w:tc>
        <w:tc>
          <w:tcPr>
            <w:tcW w:w="1134" w:type="dxa"/>
            <w:vAlign w:val="center"/>
          </w:tcPr>
          <w:p w14:paraId="56791080" w14:textId="77777777" w:rsidR="004E27B1" w:rsidRPr="004B40E4" w:rsidRDefault="004E27B1" w:rsidP="004E27B1">
            <w:pPr>
              <w:spacing w:before="240" w:after="240"/>
              <w:rPr>
                <w:rFonts w:cstheme="minorHAnsi"/>
                <w:bCs/>
                <w:sz w:val="16"/>
                <w:szCs w:val="16"/>
              </w:rPr>
            </w:pPr>
            <w:r w:rsidRPr="004B40E4">
              <w:rPr>
                <w:rFonts w:cstheme="minorHAnsi"/>
                <w:bCs/>
                <w:sz w:val="16"/>
                <w:szCs w:val="16"/>
              </w:rPr>
              <w:t xml:space="preserve">2.1.1.1 Interwencje </w:t>
            </w:r>
            <w:r w:rsidRPr="004B40E4">
              <w:rPr>
                <w:rFonts w:cstheme="minorHAnsi"/>
                <w:bCs/>
                <w:sz w:val="16"/>
                <w:szCs w:val="16"/>
              </w:rPr>
              <w:lastRenderedPageBreak/>
              <w:t>w ramach funduszy</w:t>
            </w:r>
          </w:p>
        </w:tc>
        <w:tc>
          <w:tcPr>
            <w:tcW w:w="2693" w:type="dxa"/>
            <w:vAlign w:val="center"/>
          </w:tcPr>
          <w:p w14:paraId="7D7AD0B1" w14:textId="476331B9" w:rsidR="004E27B1" w:rsidRPr="004B40E4" w:rsidRDefault="004E27B1" w:rsidP="004E27B1">
            <w:pPr>
              <w:pStyle w:val="Akapitzlist"/>
              <w:numPr>
                <w:ilvl w:val="0"/>
                <w:numId w:val="2"/>
              </w:numPr>
              <w:spacing w:before="120" w:after="0" w:line="240" w:lineRule="auto"/>
              <w:jc w:val="both"/>
              <w:rPr>
                <w:rFonts w:cstheme="minorHAnsi"/>
                <w:sz w:val="16"/>
                <w:szCs w:val="16"/>
              </w:rPr>
            </w:pPr>
            <w:r w:rsidRPr="004B40E4">
              <w:rPr>
                <w:rFonts w:cstheme="minorHAnsi"/>
                <w:sz w:val="16"/>
                <w:szCs w:val="16"/>
              </w:rPr>
              <w:lastRenderedPageBreak/>
              <w:t xml:space="preserve">Modernizacja, synchronizacja i wzrost efektowności </w:t>
            </w:r>
            <w:r w:rsidRPr="004B40E4">
              <w:rPr>
                <w:rFonts w:cstheme="minorHAnsi"/>
                <w:sz w:val="16"/>
                <w:szCs w:val="16"/>
              </w:rPr>
              <w:lastRenderedPageBreak/>
              <w:t xml:space="preserve">infrastruktury teleinformatycznej - </w:t>
            </w:r>
            <w:r w:rsidRPr="004B40E4">
              <w:rPr>
                <w:rFonts w:cstheme="minorHAnsi"/>
              </w:rPr>
              <w:t xml:space="preserve"> </w:t>
            </w:r>
            <w:r w:rsidRPr="004B40E4">
              <w:rPr>
                <w:rFonts w:cstheme="minorHAnsi"/>
                <w:sz w:val="16"/>
                <w:szCs w:val="16"/>
              </w:rPr>
              <w:t>Czy w ten zakres wchodziłoby też wspieranie poszczególnych instytucji w zakresie wdrażania i rozwoju systemów zarządzania (np. ERP)? Rozbudowy infrastruktury, ale i także wdrażania i rozbudowy systemów teleinformatycznych niezbędnych do realizacji zadań statutowych. W przypadku uczelni np. narzędzia, infrastruktura służące e-edukacji, systemy zarządzania tokiem studiów, ale też systemy do zarządzania wiedzą, infrastrukturą badawczą i badaniami, co przekłada się na ich poprawę efektywności, współpracy z otoczeniem, ale też oszczędności w nakładach?</w:t>
            </w:r>
          </w:p>
          <w:p w14:paraId="6BA52077" w14:textId="43776B49" w:rsidR="004E27B1" w:rsidRPr="004B40E4" w:rsidRDefault="004E27B1" w:rsidP="004E27B1">
            <w:pPr>
              <w:pStyle w:val="Akapitzlist"/>
              <w:spacing w:before="120"/>
              <w:jc w:val="both"/>
              <w:rPr>
                <w:rFonts w:cstheme="minorHAnsi"/>
                <w:sz w:val="16"/>
                <w:szCs w:val="16"/>
              </w:rPr>
            </w:pPr>
            <w:r w:rsidRPr="004B40E4">
              <w:rPr>
                <w:rFonts w:cstheme="minorHAnsi"/>
                <w:sz w:val="16"/>
                <w:szCs w:val="16"/>
              </w:rPr>
              <w:t>Analogicznie też w innych obszarach – e-zdrowia, e-kultury…</w:t>
            </w:r>
          </w:p>
        </w:tc>
        <w:tc>
          <w:tcPr>
            <w:tcW w:w="3544" w:type="dxa"/>
            <w:vAlign w:val="center"/>
          </w:tcPr>
          <w:p w14:paraId="38DB7356" w14:textId="77777777" w:rsidR="004E27B1" w:rsidRPr="004B40E4" w:rsidRDefault="004E27B1" w:rsidP="004E27B1">
            <w:pPr>
              <w:rPr>
                <w:rFonts w:cstheme="minorHAnsi"/>
                <w:sz w:val="16"/>
                <w:szCs w:val="16"/>
              </w:rPr>
            </w:pPr>
          </w:p>
        </w:tc>
        <w:tc>
          <w:tcPr>
            <w:tcW w:w="3084" w:type="dxa"/>
            <w:vAlign w:val="center"/>
          </w:tcPr>
          <w:p w14:paraId="55E478B1" w14:textId="77777777" w:rsidR="004E27B1" w:rsidRPr="004055BB" w:rsidRDefault="004E27B1" w:rsidP="004E27B1">
            <w:pPr>
              <w:rPr>
                <w:rFonts w:cstheme="minorHAnsi"/>
                <w:b/>
                <w:sz w:val="16"/>
                <w:szCs w:val="16"/>
              </w:rPr>
            </w:pPr>
            <w:r w:rsidRPr="004055BB">
              <w:rPr>
                <w:rFonts w:cstheme="minorHAnsi"/>
                <w:b/>
                <w:sz w:val="16"/>
                <w:szCs w:val="16"/>
              </w:rPr>
              <w:t xml:space="preserve">W ocenie IZ wsparcie administracji/jednostek naukowych w zakresie systemów ERP byłoby możliwe w </w:t>
            </w:r>
            <w:r w:rsidRPr="004055BB">
              <w:rPr>
                <w:rFonts w:cstheme="minorHAnsi"/>
                <w:b/>
                <w:sz w:val="16"/>
                <w:szCs w:val="16"/>
              </w:rPr>
              <w:lastRenderedPageBreak/>
              <w:t>tym typie projektu. Propozycja zapisu zostanie uwzględniona w  RPO WM 21-27</w:t>
            </w:r>
          </w:p>
        </w:tc>
      </w:tr>
      <w:tr w:rsidR="004E27B1" w:rsidRPr="004055BB" w14:paraId="73D80C9B" w14:textId="77777777" w:rsidTr="00C24048">
        <w:trPr>
          <w:gridAfter w:val="1"/>
          <w:wAfter w:w="10" w:type="dxa"/>
          <w:trHeight w:val="20"/>
        </w:trPr>
        <w:tc>
          <w:tcPr>
            <w:tcW w:w="461" w:type="dxa"/>
            <w:vAlign w:val="center"/>
          </w:tcPr>
          <w:p w14:paraId="769FE2FA" w14:textId="2B764762" w:rsidR="004E27B1" w:rsidRPr="00B86BDD" w:rsidRDefault="004E27B1" w:rsidP="004E27B1">
            <w:pPr>
              <w:rPr>
                <w:rFonts w:cstheme="minorHAnsi"/>
                <w:b/>
                <w:bCs/>
              </w:rPr>
            </w:pPr>
            <w:r>
              <w:rPr>
                <w:rFonts w:cstheme="minorHAnsi"/>
                <w:b/>
                <w:bCs/>
              </w:rPr>
              <w:lastRenderedPageBreak/>
              <w:t>4</w:t>
            </w:r>
            <w:r w:rsidR="003B30FB">
              <w:rPr>
                <w:rFonts w:cstheme="minorHAnsi"/>
                <w:b/>
                <w:bCs/>
              </w:rPr>
              <w:t>6</w:t>
            </w:r>
          </w:p>
        </w:tc>
        <w:tc>
          <w:tcPr>
            <w:tcW w:w="1377" w:type="dxa"/>
            <w:vAlign w:val="center"/>
          </w:tcPr>
          <w:p w14:paraId="6ED39930" w14:textId="662DA244" w:rsidR="004E27B1" w:rsidRPr="004B40E4" w:rsidRDefault="004E27B1" w:rsidP="004E27B1">
            <w:pPr>
              <w:rPr>
                <w:rFonts w:cstheme="minorHAnsi"/>
                <w:bCs/>
                <w:sz w:val="16"/>
                <w:szCs w:val="16"/>
              </w:rPr>
            </w:pPr>
            <w:r w:rsidRPr="004B40E4">
              <w:rPr>
                <w:rFonts w:eastAsia="Times New Roman" w:cstheme="minorHAnsi"/>
                <w:noProof/>
                <w:sz w:val="18"/>
                <w:szCs w:val="18"/>
              </w:rPr>
              <w:t>(ii) Czerpanie korzyści z cyfryzacji dla obywateli, przedsiębiorstw i rządów</w:t>
            </w:r>
          </w:p>
        </w:tc>
        <w:tc>
          <w:tcPr>
            <w:tcW w:w="709" w:type="dxa"/>
            <w:noWrap/>
            <w:vAlign w:val="center"/>
          </w:tcPr>
          <w:p w14:paraId="46A8B6C1" w14:textId="77777777" w:rsidR="004E27B1" w:rsidRPr="004B40E4" w:rsidRDefault="004E27B1" w:rsidP="004E27B1">
            <w:pPr>
              <w:rPr>
                <w:rFonts w:cstheme="minorHAnsi"/>
                <w:bCs/>
                <w:sz w:val="16"/>
                <w:szCs w:val="16"/>
              </w:rPr>
            </w:pPr>
            <w:r w:rsidRPr="004B40E4">
              <w:rPr>
                <w:rFonts w:cstheme="minorHAnsi"/>
                <w:bCs/>
                <w:sz w:val="16"/>
                <w:szCs w:val="16"/>
              </w:rPr>
              <w:t>24.08.2020</w:t>
            </w:r>
          </w:p>
        </w:tc>
        <w:tc>
          <w:tcPr>
            <w:tcW w:w="1134" w:type="dxa"/>
            <w:vAlign w:val="center"/>
          </w:tcPr>
          <w:p w14:paraId="5177EEBE" w14:textId="77777777" w:rsidR="004E27B1" w:rsidRPr="004B40E4" w:rsidRDefault="004E27B1" w:rsidP="004E27B1">
            <w:pPr>
              <w:rPr>
                <w:rFonts w:cstheme="minorHAnsi"/>
                <w:sz w:val="16"/>
                <w:szCs w:val="16"/>
                <w:lang w:eastAsia="pl-PL"/>
              </w:rPr>
            </w:pPr>
            <w:r w:rsidRPr="004B40E4">
              <w:rPr>
                <w:rFonts w:cstheme="minorHAnsi"/>
                <w:sz w:val="16"/>
                <w:szCs w:val="16"/>
              </w:rPr>
              <w:t>Uniwersytet Warszawski</w:t>
            </w:r>
          </w:p>
        </w:tc>
        <w:tc>
          <w:tcPr>
            <w:tcW w:w="1134" w:type="dxa"/>
            <w:vAlign w:val="center"/>
          </w:tcPr>
          <w:p w14:paraId="010EC6B2" w14:textId="77777777" w:rsidR="004E27B1" w:rsidRPr="004B40E4" w:rsidRDefault="004E27B1" w:rsidP="004E27B1">
            <w:pPr>
              <w:rPr>
                <w:rFonts w:cstheme="minorHAnsi"/>
                <w:sz w:val="16"/>
                <w:szCs w:val="16"/>
              </w:rPr>
            </w:pPr>
            <w:r w:rsidRPr="004B40E4">
              <w:rPr>
                <w:rFonts w:cstheme="minorHAnsi"/>
                <w:b/>
                <w:noProof/>
                <w:sz w:val="16"/>
                <w:szCs w:val="16"/>
                <w:lang w:val="en-GB"/>
              </w:rPr>
              <w:t>Tabela 3: Wskaźniki rezultatów</w:t>
            </w:r>
          </w:p>
        </w:tc>
        <w:tc>
          <w:tcPr>
            <w:tcW w:w="2693" w:type="dxa"/>
            <w:vAlign w:val="center"/>
          </w:tcPr>
          <w:p w14:paraId="2EE93BB5" w14:textId="77777777" w:rsidR="004E27B1" w:rsidRPr="004B40E4" w:rsidRDefault="004E27B1" w:rsidP="004E27B1">
            <w:pPr>
              <w:spacing w:before="120"/>
              <w:jc w:val="both"/>
              <w:rPr>
                <w:rFonts w:cstheme="minorHAnsi"/>
                <w:sz w:val="16"/>
                <w:szCs w:val="16"/>
              </w:rPr>
            </w:pPr>
            <w:r w:rsidRPr="004B40E4">
              <w:rPr>
                <w:rFonts w:cstheme="minorHAnsi"/>
                <w:sz w:val="16"/>
                <w:szCs w:val="16"/>
              </w:rPr>
              <w:t>Użytkownicy nowych produktów, usług i aplikacji cyfrowych opracowanych przez przedsiębiorstwa</w:t>
            </w:r>
          </w:p>
        </w:tc>
        <w:tc>
          <w:tcPr>
            <w:tcW w:w="3544" w:type="dxa"/>
            <w:vAlign w:val="center"/>
          </w:tcPr>
          <w:p w14:paraId="44A46C91" w14:textId="77777777" w:rsidR="004E27B1" w:rsidRPr="004B40E4" w:rsidRDefault="004E27B1" w:rsidP="004E27B1">
            <w:pPr>
              <w:rPr>
                <w:rFonts w:cstheme="minorHAnsi"/>
                <w:sz w:val="16"/>
                <w:szCs w:val="16"/>
              </w:rPr>
            </w:pPr>
          </w:p>
        </w:tc>
        <w:tc>
          <w:tcPr>
            <w:tcW w:w="3084" w:type="dxa"/>
            <w:vAlign w:val="center"/>
          </w:tcPr>
          <w:p w14:paraId="72E5C589" w14:textId="2D0D2F1B" w:rsidR="004E27B1" w:rsidRPr="004055BB" w:rsidRDefault="004E27B1" w:rsidP="004E27B1">
            <w:pPr>
              <w:rPr>
                <w:rFonts w:cstheme="minorHAnsi"/>
                <w:b/>
                <w:sz w:val="16"/>
                <w:szCs w:val="16"/>
              </w:rPr>
            </w:pPr>
            <w:r w:rsidRPr="004055BB">
              <w:rPr>
                <w:rFonts w:cstheme="minorHAnsi"/>
                <w:b/>
                <w:sz w:val="16"/>
                <w:szCs w:val="16"/>
              </w:rPr>
              <w:t>Wskaźniki te zawarte są w Rozporządzeniu EFRR i są obowiązkowe. Dodatkowe wskaźniki do ustalenia na późniejszym etapie</w:t>
            </w:r>
            <w:r w:rsidR="008C7F49">
              <w:rPr>
                <w:rFonts w:cstheme="minorHAnsi"/>
                <w:b/>
                <w:sz w:val="16"/>
                <w:szCs w:val="16"/>
              </w:rPr>
              <w:t xml:space="preserve"> np. w SZOOP</w:t>
            </w:r>
            <w:r w:rsidRPr="004055BB">
              <w:rPr>
                <w:rFonts w:cstheme="minorHAnsi"/>
                <w:b/>
                <w:sz w:val="16"/>
                <w:szCs w:val="16"/>
              </w:rPr>
              <w:t>.</w:t>
            </w:r>
          </w:p>
        </w:tc>
      </w:tr>
      <w:tr w:rsidR="004E27B1" w:rsidRPr="004055BB" w14:paraId="2B080C56" w14:textId="77777777" w:rsidTr="00C24048">
        <w:trPr>
          <w:gridAfter w:val="1"/>
          <w:wAfter w:w="10" w:type="dxa"/>
          <w:trHeight w:val="20"/>
        </w:trPr>
        <w:tc>
          <w:tcPr>
            <w:tcW w:w="461" w:type="dxa"/>
            <w:vAlign w:val="center"/>
          </w:tcPr>
          <w:p w14:paraId="42688F9E" w14:textId="5FD02D7F" w:rsidR="004E27B1" w:rsidRPr="004055BB" w:rsidRDefault="003B30FB" w:rsidP="004E27B1">
            <w:pPr>
              <w:rPr>
                <w:rFonts w:cstheme="minorHAnsi"/>
                <w:b/>
                <w:bCs/>
              </w:rPr>
            </w:pPr>
            <w:r>
              <w:rPr>
                <w:rFonts w:cstheme="minorHAnsi"/>
                <w:b/>
                <w:bCs/>
              </w:rPr>
              <w:t>47</w:t>
            </w:r>
          </w:p>
        </w:tc>
        <w:tc>
          <w:tcPr>
            <w:tcW w:w="1377" w:type="dxa"/>
            <w:vAlign w:val="center"/>
          </w:tcPr>
          <w:p w14:paraId="405A7D3C" w14:textId="5BD9A7C3" w:rsidR="004E27B1" w:rsidRPr="004B40E4" w:rsidRDefault="004E27B1" w:rsidP="004E27B1">
            <w:pPr>
              <w:rPr>
                <w:rFonts w:cstheme="minorHAnsi"/>
                <w:bCs/>
                <w:sz w:val="16"/>
                <w:szCs w:val="16"/>
              </w:rPr>
            </w:pPr>
            <w:r w:rsidRPr="004B40E4">
              <w:rPr>
                <w:rFonts w:eastAsia="Times New Roman" w:cstheme="minorHAnsi"/>
                <w:noProof/>
                <w:sz w:val="18"/>
                <w:szCs w:val="18"/>
              </w:rPr>
              <w:t>(ii) Czerpanie korzyści z cyfryzacji dla obywateli, przedsiębiorstw i rządów</w:t>
            </w:r>
          </w:p>
        </w:tc>
        <w:tc>
          <w:tcPr>
            <w:tcW w:w="709" w:type="dxa"/>
            <w:noWrap/>
            <w:vAlign w:val="center"/>
          </w:tcPr>
          <w:p w14:paraId="6A8342A8" w14:textId="77777777"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48A11B65" w14:textId="77777777" w:rsidR="004E27B1" w:rsidRPr="004B40E4" w:rsidRDefault="004E27B1" w:rsidP="004E27B1">
            <w:pPr>
              <w:rPr>
                <w:rFonts w:cstheme="minorHAnsi"/>
                <w:sz w:val="16"/>
                <w:szCs w:val="16"/>
                <w:lang w:eastAsia="pl-PL"/>
              </w:rPr>
            </w:pPr>
            <w:r w:rsidRPr="004B40E4">
              <w:rPr>
                <w:rFonts w:cstheme="minorHAnsi"/>
                <w:sz w:val="16"/>
                <w:szCs w:val="16"/>
                <w:lang w:eastAsia="pl-PL"/>
              </w:rPr>
              <w:t>Politechnika Warszawska</w:t>
            </w:r>
          </w:p>
        </w:tc>
        <w:tc>
          <w:tcPr>
            <w:tcW w:w="1134" w:type="dxa"/>
            <w:vAlign w:val="center"/>
          </w:tcPr>
          <w:p w14:paraId="67A4CEE6" w14:textId="77777777" w:rsidR="004E27B1" w:rsidRPr="004B40E4" w:rsidRDefault="004E27B1" w:rsidP="004E27B1">
            <w:pPr>
              <w:rPr>
                <w:rFonts w:cstheme="minorHAnsi"/>
                <w:bCs/>
                <w:sz w:val="16"/>
                <w:szCs w:val="16"/>
              </w:rPr>
            </w:pPr>
            <w:r w:rsidRPr="004B40E4">
              <w:rPr>
                <w:rFonts w:cstheme="minorHAnsi"/>
                <w:bCs/>
                <w:sz w:val="16"/>
                <w:szCs w:val="16"/>
              </w:rPr>
              <w:t>Tabela 2: Wskaźniki produktu</w:t>
            </w:r>
          </w:p>
        </w:tc>
        <w:tc>
          <w:tcPr>
            <w:tcW w:w="2693" w:type="dxa"/>
            <w:vAlign w:val="center"/>
          </w:tcPr>
          <w:p w14:paraId="38A24C42" w14:textId="77777777" w:rsidR="004E27B1" w:rsidRPr="004B40E4" w:rsidRDefault="004E27B1" w:rsidP="004E27B1">
            <w:pPr>
              <w:spacing w:before="120"/>
              <w:jc w:val="both"/>
              <w:rPr>
                <w:rFonts w:cstheme="minorHAnsi"/>
                <w:sz w:val="16"/>
                <w:szCs w:val="16"/>
              </w:rPr>
            </w:pPr>
            <w:r w:rsidRPr="004B40E4">
              <w:rPr>
                <w:rFonts w:cstheme="minorHAnsi"/>
                <w:sz w:val="16"/>
                <w:szCs w:val="16"/>
              </w:rPr>
              <w:t xml:space="preserve">Propozycja zapisu: </w:t>
            </w:r>
            <w:r w:rsidRPr="004B40E4">
              <w:rPr>
                <w:rFonts w:cstheme="minorHAnsi"/>
                <w:b/>
                <w:sz w:val="16"/>
                <w:szCs w:val="16"/>
              </w:rPr>
              <w:t>Przedsiębiorstwa, instytucje publiczne i jednostki naukowe otrzymujące wsparcie na opracowywanie produktów, usług i aplikacji cyfrowych</w:t>
            </w:r>
            <w:r w:rsidRPr="004B40E4">
              <w:rPr>
                <w:rFonts w:cstheme="minorHAnsi"/>
                <w:sz w:val="16"/>
                <w:szCs w:val="16"/>
              </w:rPr>
              <w:t xml:space="preserve">. </w:t>
            </w:r>
            <w:r w:rsidRPr="004B40E4">
              <w:rPr>
                <w:rFonts w:cstheme="minorHAnsi"/>
              </w:rPr>
              <w:t xml:space="preserve"> </w:t>
            </w:r>
          </w:p>
        </w:tc>
        <w:tc>
          <w:tcPr>
            <w:tcW w:w="3544" w:type="dxa"/>
            <w:vAlign w:val="center"/>
          </w:tcPr>
          <w:p w14:paraId="45545FBC" w14:textId="77777777" w:rsidR="004E27B1" w:rsidRPr="004B40E4" w:rsidRDefault="004E27B1" w:rsidP="004E27B1">
            <w:pPr>
              <w:rPr>
                <w:rFonts w:cstheme="minorHAnsi"/>
                <w:sz w:val="16"/>
                <w:szCs w:val="16"/>
              </w:rPr>
            </w:pPr>
            <w:r w:rsidRPr="004B40E4">
              <w:rPr>
                <w:rFonts w:cstheme="minorHAnsi"/>
                <w:sz w:val="16"/>
                <w:szCs w:val="16"/>
              </w:rPr>
              <w:t>W grupach docelowych wymieniono jednostki naukowe i konsorcja naukowe.</w:t>
            </w:r>
          </w:p>
        </w:tc>
        <w:tc>
          <w:tcPr>
            <w:tcW w:w="3084" w:type="dxa"/>
            <w:vAlign w:val="center"/>
          </w:tcPr>
          <w:p w14:paraId="50E98E61" w14:textId="2F29D556" w:rsidR="004E27B1" w:rsidRPr="004055BB" w:rsidRDefault="004E27B1" w:rsidP="004E27B1">
            <w:pPr>
              <w:rPr>
                <w:rFonts w:cstheme="minorHAnsi"/>
                <w:b/>
                <w:sz w:val="16"/>
                <w:szCs w:val="16"/>
              </w:rPr>
            </w:pPr>
            <w:r w:rsidRPr="004055BB">
              <w:rPr>
                <w:rFonts w:cstheme="minorHAnsi"/>
                <w:b/>
                <w:sz w:val="16"/>
                <w:szCs w:val="16"/>
              </w:rPr>
              <w:t>Wskaźniki te zawarte są w Rozporządzeniu EFRR i są obowiązkowe. Dodatkowe wskaźniki do ustalenia na późniejszym etapie</w:t>
            </w:r>
            <w:r w:rsidR="008C7F49">
              <w:rPr>
                <w:rFonts w:cstheme="minorHAnsi"/>
                <w:b/>
                <w:sz w:val="16"/>
                <w:szCs w:val="16"/>
              </w:rPr>
              <w:t xml:space="preserve"> np. w SZOOP</w:t>
            </w:r>
            <w:r w:rsidRPr="004055BB">
              <w:rPr>
                <w:rFonts w:cstheme="minorHAnsi"/>
                <w:b/>
                <w:sz w:val="16"/>
                <w:szCs w:val="16"/>
              </w:rPr>
              <w:t>.</w:t>
            </w:r>
          </w:p>
        </w:tc>
      </w:tr>
      <w:tr w:rsidR="004E27B1" w:rsidRPr="004055BB" w14:paraId="0FF01C29" w14:textId="77777777" w:rsidTr="00C24048">
        <w:trPr>
          <w:gridAfter w:val="1"/>
          <w:wAfter w:w="10" w:type="dxa"/>
          <w:trHeight w:val="20"/>
        </w:trPr>
        <w:tc>
          <w:tcPr>
            <w:tcW w:w="461" w:type="dxa"/>
            <w:vAlign w:val="center"/>
          </w:tcPr>
          <w:p w14:paraId="6ECE04B3" w14:textId="0551C46F" w:rsidR="004E27B1" w:rsidRPr="00F94C59" w:rsidRDefault="004E27B1" w:rsidP="004E27B1">
            <w:pPr>
              <w:rPr>
                <w:rFonts w:cstheme="minorHAnsi"/>
                <w:b/>
                <w:bCs/>
              </w:rPr>
            </w:pPr>
            <w:r>
              <w:rPr>
                <w:rFonts w:cstheme="minorHAnsi"/>
                <w:b/>
                <w:bCs/>
              </w:rPr>
              <w:lastRenderedPageBreak/>
              <w:t>4</w:t>
            </w:r>
            <w:r w:rsidR="003B30FB">
              <w:rPr>
                <w:rFonts w:cstheme="minorHAnsi"/>
                <w:b/>
                <w:bCs/>
              </w:rPr>
              <w:t>8</w:t>
            </w:r>
          </w:p>
        </w:tc>
        <w:tc>
          <w:tcPr>
            <w:tcW w:w="1377" w:type="dxa"/>
            <w:vAlign w:val="center"/>
          </w:tcPr>
          <w:p w14:paraId="70972F7A" w14:textId="77777777" w:rsidR="004E27B1" w:rsidRPr="004B40E4" w:rsidRDefault="004E27B1" w:rsidP="004E27B1">
            <w:pPr>
              <w:rPr>
                <w:rFonts w:cstheme="minorHAnsi"/>
                <w:bCs/>
                <w:sz w:val="16"/>
                <w:szCs w:val="16"/>
              </w:rPr>
            </w:pPr>
            <w:r w:rsidRPr="004B40E4">
              <w:rPr>
                <w:rFonts w:cstheme="minorHAnsi"/>
                <w:bCs/>
                <w:sz w:val="16"/>
                <w:szCs w:val="16"/>
              </w:rPr>
              <w:t>(iii)</w:t>
            </w:r>
          </w:p>
          <w:p w14:paraId="73053D40" w14:textId="77777777" w:rsidR="004E27B1" w:rsidRPr="004B40E4" w:rsidRDefault="004E27B1" w:rsidP="004E27B1">
            <w:pPr>
              <w:rPr>
                <w:rFonts w:cstheme="minorHAnsi"/>
                <w:bCs/>
                <w:sz w:val="16"/>
                <w:szCs w:val="16"/>
              </w:rPr>
            </w:pPr>
            <w:r w:rsidRPr="004B40E4">
              <w:rPr>
                <w:rFonts w:cstheme="minorHAnsi"/>
                <w:bCs/>
                <w:sz w:val="16"/>
                <w:szCs w:val="16"/>
              </w:rPr>
              <w:t>Zwiększenie wzrostu i konkurencyjności MŚP oraz tworzenie miejsc pracy w MŚP</w:t>
            </w:r>
          </w:p>
        </w:tc>
        <w:tc>
          <w:tcPr>
            <w:tcW w:w="709" w:type="dxa"/>
            <w:noWrap/>
            <w:vAlign w:val="center"/>
          </w:tcPr>
          <w:p w14:paraId="2B0BA9AD" w14:textId="77777777"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79791B33" w14:textId="77777777" w:rsidR="004E27B1" w:rsidRPr="004B40E4" w:rsidRDefault="004E27B1" w:rsidP="004E27B1">
            <w:pPr>
              <w:rPr>
                <w:rFonts w:cstheme="minorHAnsi"/>
                <w:sz w:val="16"/>
                <w:szCs w:val="16"/>
              </w:rPr>
            </w:pPr>
            <w:r w:rsidRPr="004B40E4">
              <w:rPr>
                <w:rFonts w:cstheme="minorHAnsi"/>
                <w:sz w:val="16"/>
                <w:szCs w:val="16"/>
              </w:rPr>
              <w:t>Politechnika Warszawska</w:t>
            </w:r>
          </w:p>
        </w:tc>
        <w:tc>
          <w:tcPr>
            <w:tcW w:w="1134" w:type="dxa"/>
            <w:vAlign w:val="center"/>
          </w:tcPr>
          <w:p w14:paraId="36156D10" w14:textId="77777777" w:rsidR="004E27B1" w:rsidRPr="004B40E4" w:rsidRDefault="004E27B1" w:rsidP="004E27B1">
            <w:pPr>
              <w:rPr>
                <w:rFonts w:cstheme="minorHAnsi"/>
                <w:bCs/>
                <w:sz w:val="16"/>
                <w:szCs w:val="16"/>
              </w:rPr>
            </w:pPr>
            <w:r w:rsidRPr="004B40E4">
              <w:rPr>
                <w:rFonts w:cstheme="minorHAnsi"/>
                <w:bCs/>
                <w:sz w:val="16"/>
                <w:szCs w:val="16"/>
              </w:rPr>
              <w:t>2.1.1  Interwencje w ramach funduszy</w:t>
            </w:r>
          </w:p>
          <w:p w14:paraId="6F05CA43" w14:textId="77777777" w:rsidR="004E27B1" w:rsidRPr="004B40E4" w:rsidRDefault="004E27B1" w:rsidP="004E27B1">
            <w:pPr>
              <w:rPr>
                <w:rFonts w:cstheme="minorHAnsi"/>
                <w:bCs/>
                <w:sz w:val="16"/>
                <w:szCs w:val="16"/>
              </w:rPr>
            </w:pPr>
          </w:p>
        </w:tc>
        <w:tc>
          <w:tcPr>
            <w:tcW w:w="2693" w:type="dxa"/>
            <w:vAlign w:val="center"/>
          </w:tcPr>
          <w:p w14:paraId="4C2D692C" w14:textId="77777777" w:rsidR="004E27B1" w:rsidRPr="004B40E4" w:rsidRDefault="004E27B1" w:rsidP="004E27B1">
            <w:pPr>
              <w:tabs>
                <w:tab w:val="left" w:pos="6270"/>
              </w:tabs>
              <w:jc w:val="both"/>
              <w:rPr>
                <w:rFonts w:eastAsia="Calibri" w:cstheme="minorHAnsi"/>
                <w:b/>
                <w:sz w:val="16"/>
                <w:szCs w:val="16"/>
              </w:rPr>
            </w:pPr>
            <w:r w:rsidRPr="004B40E4">
              <w:rPr>
                <w:rFonts w:eastAsia="Calibri" w:cstheme="minorHAnsi"/>
                <w:sz w:val="16"/>
                <w:szCs w:val="16"/>
              </w:rPr>
              <w:t xml:space="preserve">Wsparcie powinno być skierowane również do </w:t>
            </w:r>
            <w:proofErr w:type="spellStart"/>
            <w:r w:rsidRPr="004B40E4">
              <w:rPr>
                <w:rFonts w:eastAsia="Calibri" w:cstheme="minorHAnsi"/>
                <w:sz w:val="16"/>
                <w:szCs w:val="16"/>
              </w:rPr>
              <w:t>spin</w:t>
            </w:r>
            <w:proofErr w:type="spellEnd"/>
            <w:r w:rsidRPr="004B40E4">
              <w:rPr>
                <w:rFonts w:eastAsia="Calibri" w:cstheme="minorHAnsi"/>
                <w:sz w:val="16"/>
                <w:szCs w:val="16"/>
              </w:rPr>
              <w:t xml:space="preserve"> </w:t>
            </w:r>
            <w:proofErr w:type="spellStart"/>
            <w:r w:rsidRPr="004B40E4">
              <w:rPr>
                <w:rFonts w:eastAsia="Calibri" w:cstheme="minorHAnsi"/>
                <w:sz w:val="16"/>
                <w:szCs w:val="16"/>
              </w:rPr>
              <w:t>offów</w:t>
            </w:r>
            <w:proofErr w:type="spellEnd"/>
            <w:r w:rsidRPr="004B40E4">
              <w:rPr>
                <w:rFonts w:eastAsia="Calibri" w:cstheme="minorHAnsi"/>
                <w:sz w:val="16"/>
                <w:szCs w:val="16"/>
              </w:rPr>
              <w:t xml:space="preserve"> lub </w:t>
            </w:r>
            <w:proofErr w:type="spellStart"/>
            <w:r w:rsidRPr="004B40E4">
              <w:rPr>
                <w:rFonts w:eastAsia="Calibri" w:cstheme="minorHAnsi"/>
                <w:sz w:val="16"/>
                <w:szCs w:val="16"/>
              </w:rPr>
              <w:t>spin</w:t>
            </w:r>
            <w:proofErr w:type="spellEnd"/>
            <w:r w:rsidRPr="004B40E4">
              <w:rPr>
                <w:rFonts w:eastAsia="Calibri" w:cstheme="minorHAnsi"/>
                <w:sz w:val="16"/>
                <w:szCs w:val="16"/>
              </w:rPr>
              <w:t xml:space="preserve"> outów z jednostek naukowych.</w:t>
            </w:r>
            <w:r w:rsidRPr="004B40E4">
              <w:rPr>
                <w:rFonts w:eastAsia="Calibri" w:cstheme="minorHAnsi"/>
                <w:b/>
                <w:sz w:val="16"/>
                <w:szCs w:val="16"/>
              </w:rPr>
              <w:t xml:space="preserve"> </w:t>
            </w:r>
          </w:p>
          <w:p w14:paraId="05288824" w14:textId="77777777" w:rsidR="004E27B1" w:rsidRPr="004B40E4" w:rsidRDefault="004E27B1" w:rsidP="004E27B1">
            <w:pPr>
              <w:tabs>
                <w:tab w:val="left" w:pos="6270"/>
              </w:tabs>
              <w:jc w:val="both"/>
              <w:rPr>
                <w:rFonts w:eastAsia="Calibri" w:cstheme="minorHAnsi"/>
                <w:b/>
                <w:sz w:val="16"/>
                <w:szCs w:val="16"/>
              </w:rPr>
            </w:pPr>
            <w:r w:rsidRPr="004B40E4">
              <w:rPr>
                <w:rFonts w:eastAsia="Calibri" w:cstheme="minorHAnsi"/>
                <w:b/>
                <w:sz w:val="16"/>
                <w:szCs w:val="16"/>
              </w:rPr>
              <w:t>Propozycja dodatkowego zapisu:</w:t>
            </w:r>
          </w:p>
          <w:p w14:paraId="7EFB87AB" w14:textId="77777777" w:rsidR="004E27B1" w:rsidRPr="004B40E4" w:rsidRDefault="004E27B1" w:rsidP="004B40E4">
            <w:pPr>
              <w:tabs>
                <w:tab w:val="left" w:pos="6270"/>
              </w:tabs>
              <w:contextualSpacing/>
              <w:jc w:val="both"/>
              <w:rPr>
                <w:rFonts w:cstheme="minorHAnsi"/>
                <w:sz w:val="16"/>
                <w:szCs w:val="16"/>
                <w:lang w:eastAsia="pl-PL" w:bidi="pl-PL"/>
              </w:rPr>
            </w:pPr>
            <w:r w:rsidRPr="004B40E4">
              <w:rPr>
                <w:rFonts w:cstheme="minorHAnsi"/>
                <w:sz w:val="16"/>
                <w:szCs w:val="16"/>
                <w:lang w:eastAsia="pl-PL" w:bidi="pl-PL"/>
              </w:rPr>
              <w:t>- poprzez rozwój przedsiębiorczości akademickiej (</w:t>
            </w:r>
            <w:proofErr w:type="spellStart"/>
            <w:r w:rsidRPr="004B40E4">
              <w:rPr>
                <w:rFonts w:cstheme="minorHAnsi"/>
                <w:sz w:val="16"/>
                <w:szCs w:val="16"/>
                <w:lang w:eastAsia="pl-PL" w:bidi="pl-PL"/>
              </w:rPr>
              <w:t>spin</w:t>
            </w:r>
            <w:proofErr w:type="spellEnd"/>
            <w:r w:rsidRPr="004B40E4">
              <w:rPr>
                <w:rFonts w:cstheme="minorHAnsi"/>
                <w:sz w:val="16"/>
                <w:szCs w:val="16"/>
                <w:lang w:eastAsia="pl-PL" w:bidi="pl-PL"/>
              </w:rPr>
              <w:t xml:space="preserve"> off, </w:t>
            </w:r>
            <w:proofErr w:type="spellStart"/>
            <w:r w:rsidRPr="004B40E4">
              <w:rPr>
                <w:rFonts w:cstheme="minorHAnsi"/>
                <w:sz w:val="16"/>
                <w:szCs w:val="16"/>
                <w:lang w:eastAsia="pl-PL" w:bidi="pl-PL"/>
              </w:rPr>
              <w:t>spin</w:t>
            </w:r>
            <w:proofErr w:type="spellEnd"/>
            <w:r w:rsidRPr="004B40E4">
              <w:rPr>
                <w:rFonts w:cstheme="minorHAnsi"/>
                <w:sz w:val="16"/>
                <w:szCs w:val="16"/>
                <w:lang w:eastAsia="pl-PL" w:bidi="pl-PL"/>
              </w:rPr>
              <w:t xml:space="preserve"> out)</w:t>
            </w:r>
          </w:p>
        </w:tc>
        <w:tc>
          <w:tcPr>
            <w:tcW w:w="3544" w:type="dxa"/>
            <w:vAlign w:val="center"/>
          </w:tcPr>
          <w:p w14:paraId="1290ACFA" w14:textId="77777777" w:rsidR="004E27B1" w:rsidRPr="004B40E4" w:rsidRDefault="004E27B1" w:rsidP="004E27B1">
            <w:pPr>
              <w:rPr>
                <w:rFonts w:cstheme="minorHAnsi"/>
                <w:bCs/>
                <w:sz w:val="16"/>
                <w:szCs w:val="16"/>
              </w:rPr>
            </w:pPr>
            <w:r w:rsidRPr="004B40E4">
              <w:rPr>
                <w:rFonts w:cstheme="minorHAnsi"/>
                <w:bCs/>
                <w:sz w:val="16"/>
                <w:szCs w:val="16"/>
              </w:rPr>
              <w:t>Takie firmy mają przeważnie wysoki potencjał innowacyjny bo wywodzą się ze środowiska naukowego o wysokich kompetencjach B+R ale niewielkim kapitale na rozwój i bazę odbiorców.</w:t>
            </w:r>
          </w:p>
          <w:p w14:paraId="53489E0E" w14:textId="77777777" w:rsidR="004E27B1" w:rsidRPr="004B40E4" w:rsidRDefault="004E27B1" w:rsidP="004E27B1">
            <w:pPr>
              <w:rPr>
                <w:rFonts w:cstheme="minorHAnsi"/>
                <w:bCs/>
                <w:sz w:val="16"/>
                <w:szCs w:val="16"/>
              </w:rPr>
            </w:pPr>
          </w:p>
        </w:tc>
        <w:tc>
          <w:tcPr>
            <w:tcW w:w="3084" w:type="dxa"/>
            <w:vAlign w:val="center"/>
          </w:tcPr>
          <w:p w14:paraId="5A896C31" w14:textId="72ADDDE4" w:rsidR="004E27B1" w:rsidRPr="004055BB" w:rsidRDefault="004E27B1" w:rsidP="004E27B1">
            <w:pPr>
              <w:rPr>
                <w:rFonts w:cstheme="minorHAnsi"/>
                <w:b/>
                <w:sz w:val="16"/>
                <w:szCs w:val="16"/>
              </w:rPr>
            </w:pPr>
            <w:r w:rsidRPr="004055BB">
              <w:rPr>
                <w:rFonts w:cstheme="minorHAnsi"/>
                <w:b/>
                <w:sz w:val="16"/>
                <w:szCs w:val="16"/>
              </w:rPr>
              <w:t>Szczegółowe grupy docelowe wynikające ze specyfiki naboru, będą określane na poziomie SZOOP/ Regulaminu konkursu.</w:t>
            </w:r>
          </w:p>
          <w:p w14:paraId="65086C4A" w14:textId="77777777" w:rsidR="004E27B1" w:rsidRPr="004055BB" w:rsidRDefault="004E27B1" w:rsidP="004E27B1">
            <w:pPr>
              <w:rPr>
                <w:rFonts w:cstheme="minorHAnsi"/>
                <w:b/>
                <w:sz w:val="16"/>
                <w:szCs w:val="16"/>
              </w:rPr>
            </w:pPr>
          </w:p>
          <w:p w14:paraId="0F2F4095" w14:textId="77777777" w:rsidR="004E27B1" w:rsidRPr="004055BB" w:rsidRDefault="004E27B1" w:rsidP="004E27B1">
            <w:pPr>
              <w:rPr>
                <w:rFonts w:cstheme="minorHAnsi"/>
                <w:b/>
                <w:sz w:val="16"/>
                <w:szCs w:val="16"/>
              </w:rPr>
            </w:pPr>
            <w:r w:rsidRPr="004055BB">
              <w:rPr>
                <w:rFonts w:cstheme="minorHAnsi"/>
                <w:b/>
                <w:sz w:val="16"/>
                <w:szCs w:val="16"/>
              </w:rPr>
              <w:t>Jednocześnie informuję, że w dokumentach programowych dla nowej perspektywy 2021-2027 wyszczególniona została następująca kategoria interwencji:</w:t>
            </w:r>
          </w:p>
          <w:p w14:paraId="22CD449C" w14:textId="77777777" w:rsidR="004E27B1" w:rsidRPr="004055BB" w:rsidRDefault="004E27B1" w:rsidP="004E27B1">
            <w:pPr>
              <w:rPr>
                <w:rFonts w:cstheme="minorHAnsi"/>
                <w:b/>
                <w:sz w:val="16"/>
                <w:szCs w:val="16"/>
              </w:rPr>
            </w:pPr>
            <w:r w:rsidRPr="004055BB">
              <w:rPr>
                <w:rFonts w:cstheme="minorHAnsi"/>
                <w:b/>
                <w:sz w:val="16"/>
                <w:szCs w:val="16"/>
              </w:rPr>
              <w:t xml:space="preserve">- 018 Tworzenie przedsiębiorstw, wsparcie dla przedsiębiorstw typu </w:t>
            </w:r>
            <w:proofErr w:type="spellStart"/>
            <w:r w:rsidRPr="004055BB">
              <w:rPr>
                <w:rFonts w:cstheme="minorHAnsi"/>
                <w:b/>
                <w:sz w:val="16"/>
                <w:szCs w:val="16"/>
              </w:rPr>
              <w:t>spin</w:t>
            </w:r>
            <w:proofErr w:type="spellEnd"/>
            <w:r w:rsidRPr="004055BB">
              <w:rPr>
                <w:rFonts w:cstheme="minorHAnsi"/>
                <w:b/>
                <w:sz w:val="16"/>
                <w:szCs w:val="16"/>
              </w:rPr>
              <w:t xml:space="preserve">-off i </w:t>
            </w:r>
            <w:proofErr w:type="spellStart"/>
            <w:r w:rsidRPr="004055BB">
              <w:rPr>
                <w:rFonts w:cstheme="minorHAnsi"/>
                <w:b/>
                <w:sz w:val="16"/>
                <w:szCs w:val="16"/>
              </w:rPr>
              <w:t>spin</w:t>
            </w:r>
            <w:proofErr w:type="spellEnd"/>
            <w:r w:rsidRPr="004055BB">
              <w:rPr>
                <w:rFonts w:cstheme="minorHAnsi"/>
                <w:b/>
                <w:sz w:val="16"/>
                <w:szCs w:val="16"/>
              </w:rPr>
              <w:t>-out i przedsiębiorstw rozpoczynających działalność.</w:t>
            </w:r>
          </w:p>
          <w:p w14:paraId="37CDDC27" w14:textId="77777777" w:rsidR="004E27B1" w:rsidRPr="004055BB" w:rsidRDefault="004E27B1" w:rsidP="004E27B1">
            <w:pPr>
              <w:rPr>
                <w:rFonts w:cstheme="minorHAnsi"/>
                <w:b/>
                <w:sz w:val="16"/>
                <w:szCs w:val="16"/>
              </w:rPr>
            </w:pPr>
          </w:p>
          <w:p w14:paraId="7361ACDC" w14:textId="522A44DC" w:rsidR="004E27B1" w:rsidRPr="004055BB" w:rsidRDefault="004E27B1" w:rsidP="004E27B1">
            <w:pPr>
              <w:rPr>
                <w:rFonts w:cstheme="minorHAnsi"/>
                <w:b/>
                <w:sz w:val="16"/>
                <w:szCs w:val="16"/>
              </w:rPr>
            </w:pPr>
            <w:r w:rsidRPr="004055BB">
              <w:rPr>
                <w:rFonts w:cstheme="minorHAnsi"/>
                <w:b/>
                <w:sz w:val="16"/>
                <w:szCs w:val="16"/>
              </w:rPr>
              <w:t xml:space="preserve">Należy zwrócić uwagę, że w CP1 (iii) wspieramy wyłącznie mikro, małe i średnie przedsiębiorstwa. Spółki typu </w:t>
            </w:r>
            <w:proofErr w:type="spellStart"/>
            <w:r w:rsidRPr="004055BB">
              <w:rPr>
                <w:rFonts w:cstheme="minorHAnsi"/>
                <w:b/>
                <w:sz w:val="16"/>
                <w:szCs w:val="16"/>
              </w:rPr>
              <w:t>spin</w:t>
            </w:r>
            <w:proofErr w:type="spellEnd"/>
            <w:r w:rsidRPr="004055BB">
              <w:rPr>
                <w:rFonts w:cstheme="minorHAnsi"/>
                <w:b/>
                <w:sz w:val="16"/>
                <w:szCs w:val="16"/>
              </w:rPr>
              <w:t>-off i pin out, których założycielem będą np. Uczelnie będą miały status dużego przedsiębiorcy.</w:t>
            </w:r>
          </w:p>
          <w:p w14:paraId="05315F86" w14:textId="23BA8CEB" w:rsidR="004E27B1" w:rsidRPr="004055BB" w:rsidRDefault="004E27B1" w:rsidP="004E27B1">
            <w:pPr>
              <w:rPr>
                <w:rFonts w:cstheme="minorHAnsi"/>
                <w:b/>
                <w:sz w:val="16"/>
                <w:szCs w:val="16"/>
              </w:rPr>
            </w:pPr>
            <w:r w:rsidRPr="004055BB">
              <w:rPr>
                <w:rFonts w:cstheme="minorHAnsi"/>
                <w:b/>
                <w:sz w:val="16"/>
                <w:szCs w:val="16"/>
              </w:rPr>
              <w:t>Duże przedsiębiorstwa nie będą wspierane w ramach CP1 (iii).</w:t>
            </w:r>
            <w:r w:rsidR="007B7CD6">
              <w:rPr>
                <w:rFonts w:cstheme="minorHAnsi"/>
                <w:b/>
                <w:sz w:val="16"/>
                <w:szCs w:val="16"/>
              </w:rPr>
              <w:t xml:space="preserve"> Należy uwzględnić zasady pomocy publicznej</w:t>
            </w:r>
            <w:r w:rsidR="00903814">
              <w:rPr>
                <w:rFonts w:cstheme="minorHAnsi"/>
                <w:b/>
                <w:sz w:val="16"/>
                <w:szCs w:val="16"/>
              </w:rPr>
              <w:t>.</w:t>
            </w:r>
          </w:p>
          <w:p w14:paraId="6E5D64C7" w14:textId="606DE7C7" w:rsidR="004E27B1" w:rsidRPr="004055BB" w:rsidRDefault="004E27B1" w:rsidP="004E27B1">
            <w:pPr>
              <w:rPr>
                <w:rFonts w:cstheme="minorHAnsi"/>
                <w:b/>
                <w:sz w:val="16"/>
                <w:szCs w:val="16"/>
              </w:rPr>
            </w:pPr>
          </w:p>
        </w:tc>
      </w:tr>
      <w:tr w:rsidR="004E27B1" w:rsidRPr="004055BB" w14:paraId="26C61639" w14:textId="77777777" w:rsidTr="00C24048">
        <w:trPr>
          <w:gridAfter w:val="1"/>
          <w:wAfter w:w="10" w:type="dxa"/>
          <w:trHeight w:val="20"/>
        </w:trPr>
        <w:tc>
          <w:tcPr>
            <w:tcW w:w="461" w:type="dxa"/>
            <w:vAlign w:val="center"/>
          </w:tcPr>
          <w:p w14:paraId="0974F9BC" w14:textId="2CE9878E" w:rsidR="004E27B1" w:rsidRPr="00F94C59" w:rsidRDefault="003B30FB" w:rsidP="004E27B1">
            <w:pPr>
              <w:rPr>
                <w:rFonts w:cstheme="minorHAnsi"/>
                <w:b/>
                <w:bCs/>
              </w:rPr>
            </w:pPr>
            <w:r>
              <w:rPr>
                <w:rFonts w:cstheme="minorHAnsi"/>
                <w:b/>
                <w:bCs/>
              </w:rPr>
              <w:t>49</w:t>
            </w:r>
          </w:p>
        </w:tc>
        <w:tc>
          <w:tcPr>
            <w:tcW w:w="1377" w:type="dxa"/>
            <w:vAlign w:val="center"/>
          </w:tcPr>
          <w:p w14:paraId="679D548C" w14:textId="77777777" w:rsidR="004E27B1" w:rsidRPr="004B40E4" w:rsidRDefault="004E27B1" w:rsidP="004E27B1">
            <w:pPr>
              <w:rPr>
                <w:rFonts w:cstheme="minorHAnsi"/>
                <w:bCs/>
                <w:sz w:val="16"/>
                <w:szCs w:val="16"/>
              </w:rPr>
            </w:pPr>
            <w:r w:rsidRPr="004B40E4">
              <w:rPr>
                <w:rFonts w:cstheme="minorHAnsi"/>
                <w:bCs/>
                <w:sz w:val="16"/>
                <w:szCs w:val="16"/>
              </w:rPr>
              <w:t>(iii)</w:t>
            </w:r>
          </w:p>
          <w:p w14:paraId="19C161FE" w14:textId="77777777" w:rsidR="004E27B1" w:rsidRPr="004B40E4" w:rsidRDefault="004E27B1" w:rsidP="004E27B1">
            <w:pPr>
              <w:rPr>
                <w:rFonts w:cstheme="minorHAnsi"/>
                <w:bCs/>
                <w:sz w:val="16"/>
                <w:szCs w:val="16"/>
              </w:rPr>
            </w:pPr>
            <w:r w:rsidRPr="004B40E4">
              <w:rPr>
                <w:rFonts w:cstheme="minorHAnsi"/>
                <w:bCs/>
                <w:sz w:val="16"/>
                <w:szCs w:val="16"/>
              </w:rPr>
              <w:t>Zwiększenie wzrostu i konkurencyjności MŚP oraz tworzenie miejsc pracy w MŚP</w:t>
            </w:r>
          </w:p>
        </w:tc>
        <w:tc>
          <w:tcPr>
            <w:tcW w:w="709" w:type="dxa"/>
            <w:noWrap/>
            <w:vAlign w:val="center"/>
          </w:tcPr>
          <w:p w14:paraId="2AD90CAA" w14:textId="77777777"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63C7A2DB" w14:textId="77777777" w:rsidR="004E27B1" w:rsidRPr="004B40E4" w:rsidRDefault="004E27B1" w:rsidP="004E27B1">
            <w:pPr>
              <w:rPr>
                <w:rFonts w:cstheme="minorHAnsi"/>
                <w:sz w:val="16"/>
                <w:szCs w:val="16"/>
              </w:rPr>
            </w:pPr>
            <w:r w:rsidRPr="004B40E4">
              <w:rPr>
                <w:rFonts w:cstheme="minorHAnsi"/>
                <w:sz w:val="16"/>
                <w:szCs w:val="16"/>
              </w:rPr>
              <w:t>Politechnika Warszawska</w:t>
            </w:r>
          </w:p>
        </w:tc>
        <w:tc>
          <w:tcPr>
            <w:tcW w:w="1134" w:type="dxa"/>
            <w:vAlign w:val="center"/>
          </w:tcPr>
          <w:p w14:paraId="7CBFA83C" w14:textId="77777777" w:rsidR="004E27B1" w:rsidRPr="004B40E4" w:rsidRDefault="004E27B1" w:rsidP="004E27B1">
            <w:pPr>
              <w:rPr>
                <w:rFonts w:cstheme="minorHAnsi"/>
                <w:bCs/>
                <w:sz w:val="16"/>
                <w:szCs w:val="16"/>
              </w:rPr>
            </w:pPr>
            <w:r w:rsidRPr="004B40E4">
              <w:rPr>
                <w:rFonts w:cstheme="minorHAnsi"/>
                <w:bCs/>
                <w:sz w:val="16"/>
                <w:szCs w:val="16"/>
              </w:rPr>
              <w:t>2.1.1  Interwencje w ramach funduszy</w:t>
            </w:r>
          </w:p>
          <w:p w14:paraId="5FA60F97" w14:textId="77777777" w:rsidR="004E27B1" w:rsidRPr="004B40E4" w:rsidRDefault="004E27B1" w:rsidP="004E27B1">
            <w:pPr>
              <w:rPr>
                <w:rFonts w:cstheme="minorHAnsi"/>
                <w:bCs/>
                <w:sz w:val="16"/>
                <w:szCs w:val="16"/>
              </w:rPr>
            </w:pPr>
            <w:r w:rsidRPr="004B40E4">
              <w:rPr>
                <w:rFonts w:cstheme="minorHAnsi"/>
                <w:bCs/>
                <w:sz w:val="16"/>
                <w:szCs w:val="16"/>
              </w:rPr>
              <w:t>(…) tworzenie przestrzeni dla MŚP i Instytucji Otoczenia Biznesu (IOB) do rozwoju systemu wsparcia innowacji</w:t>
            </w:r>
          </w:p>
          <w:p w14:paraId="00B0EF32" w14:textId="77777777" w:rsidR="004E27B1" w:rsidRPr="004B40E4" w:rsidRDefault="004E27B1" w:rsidP="004E27B1">
            <w:pPr>
              <w:rPr>
                <w:rFonts w:cstheme="minorHAnsi"/>
                <w:bCs/>
                <w:sz w:val="16"/>
                <w:szCs w:val="16"/>
              </w:rPr>
            </w:pPr>
          </w:p>
        </w:tc>
        <w:tc>
          <w:tcPr>
            <w:tcW w:w="2693" w:type="dxa"/>
            <w:vAlign w:val="center"/>
          </w:tcPr>
          <w:p w14:paraId="1ED514C0" w14:textId="77777777" w:rsidR="004E27B1" w:rsidRPr="004B40E4" w:rsidRDefault="004E27B1" w:rsidP="004E27B1">
            <w:pPr>
              <w:rPr>
                <w:rFonts w:eastAsia="Calibri" w:cstheme="minorHAnsi"/>
                <w:sz w:val="16"/>
                <w:szCs w:val="16"/>
              </w:rPr>
            </w:pPr>
          </w:p>
        </w:tc>
        <w:tc>
          <w:tcPr>
            <w:tcW w:w="3544" w:type="dxa"/>
            <w:vAlign w:val="center"/>
          </w:tcPr>
          <w:p w14:paraId="6F89DD72" w14:textId="77777777" w:rsidR="004E27B1" w:rsidRPr="004B40E4" w:rsidRDefault="004E27B1" w:rsidP="004E27B1">
            <w:pPr>
              <w:rPr>
                <w:rFonts w:cstheme="minorHAnsi"/>
                <w:bCs/>
                <w:sz w:val="16"/>
                <w:szCs w:val="16"/>
              </w:rPr>
            </w:pPr>
            <w:r w:rsidRPr="004B40E4">
              <w:rPr>
                <w:rFonts w:cstheme="minorHAnsi"/>
                <w:bCs/>
                <w:sz w:val="16"/>
                <w:szCs w:val="16"/>
              </w:rPr>
              <w:t>Biorąc pod uwagę rolę sektora naukowego w rozwoju innowacyjności, obok Instytucji Otoczenia Biznesu powinny się znaleźć jednostki typu: Centra Transferu Technologii (lub pochodne)</w:t>
            </w:r>
          </w:p>
          <w:p w14:paraId="17013FA3" w14:textId="77777777" w:rsidR="004E27B1" w:rsidRPr="004B40E4" w:rsidRDefault="004E27B1" w:rsidP="004E27B1">
            <w:pPr>
              <w:rPr>
                <w:rFonts w:cstheme="minorHAnsi"/>
                <w:bCs/>
                <w:sz w:val="16"/>
                <w:szCs w:val="16"/>
              </w:rPr>
            </w:pPr>
          </w:p>
        </w:tc>
        <w:tc>
          <w:tcPr>
            <w:tcW w:w="3084" w:type="dxa"/>
            <w:vAlign w:val="center"/>
          </w:tcPr>
          <w:p w14:paraId="25F30A96" w14:textId="13267A41" w:rsidR="004E27B1" w:rsidRPr="004055BB" w:rsidRDefault="004E27B1" w:rsidP="004E27B1">
            <w:pPr>
              <w:rPr>
                <w:rFonts w:cstheme="minorHAnsi"/>
                <w:b/>
                <w:sz w:val="16"/>
                <w:szCs w:val="16"/>
              </w:rPr>
            </w:pPr>
            <w:r w:rsidRPr="004055BB">
              <w:rPr>
                <w:rFonts w:cstheme="minorHAnsi"/>
                <w:b/>
                <w:sz w:val="16"/>
                <w:szCs w:val="16"/>
              </w:rPr>
              <w:t xml:space="preserve">Zgodnie z obowiązującym systemem akredytacji mazowieckich Instytucji Otoczenia Biznesu, w którym opisane zostały Profile IOB, Centra Transferu Technologii znajdują się w grupie Ośrodków Innowacji, natomiast Ośrodki Innowacji są jedną z trzech grup definiujących IOB. Zapraszam do zapoznania się z definicją IOB, która obowiązuje w systemie akredytacji mazowieckich IOB. </w:t>
            </w:r>
            <w:r w:rsidRPr="004055BB">
              <w:rPr>
                <w:rFonts w:cstheme="minorHAnsi"/>
                <w:b/>
              </w:rPr>
              <w:t xml:space="preserve"> S</w:t>
            </w:r>
            <w:r w:rsidRPr="004055BB">
              <w:rPr>
                <w:rFonts w:cstheme="minorHAnsi"/>
                <w:b/>
                <w:sz w:val="16"/>
                <w:szCs w:val="16"/>
              </w:rPr>
              <w:t>ektor naukowy jest uwzględniony w tym systemie wsparcia.</w:t>
            </w:r>
          </w:p>
          <w:p w14:paraId="77E9E312" w14:textId="77777777" w:rsidR="004E27B1" w:rsidRPr="004055BB" w:rsidRDefault="004E27B1" w:rsidP="004E27B1">
            <w:pPr>
              <w:rPr>
                <w:rFonts w:cstheme="minorHAnsi"/>
                <w:b/>
                <w:sz w:val="16"/>
                <w:szCs w:val="16"/>
              </w:rPr>
            </w:pPr>
          </w:p>
          <w:p w14:paraId="62B92DC9" w14:textId="77777777" w:rsidR="004E27B1" w:rsidRPr="004055BB" w:rsidRDefault="004E27B1" w:rsidP="004E27B1">
            <w:pPr>
              <w:rPr>
                <w:rFonts w:cstheme="minorHAnsi"/>
                <w:b/>
                <w:sz w:val="16"/>
                <w:szCs w:val="16"/>
              </w:rPr>
            </w:pPr>
            <w:r w:rsidRPr="004055BB">
              <w:rPr>
                <w:rFonts w:cstheme="minorHAnsi"/>
                <w:b/>
                <w:sz w:val="16"/>
                <w:szCs w:val="16"/>
              </w:rPr>
              <w:t>Profile jako element dokumentacji naboru akredytowanych mazowieckich IOB</w:t>
            </w:r>
          </w:p>
          <w:p w14:paraId="751E68C9" w14:textId="77777777" w:rsidR="004E27B1" w:rsidRPr="004055BB" w:rsidRDefault="004E27B1" w:rsidP="004E27B1">
            <w:pPr>
              <w:rPr>
                <w:rFonts w:cstheme="minorHAnsi"/>
                <w:b/>
                <w:sz w:val="16"/>
                <w:szCs w:val="16"/>
              </w:rPr>
            </w:pPr>
            <w:r w:rsidRPr="004055BB">
              <w:rPr>
                <w:rFonts w:cstheme="minorHAnsi"/>
                <w:b/>
                <w:sz w:val="16"/>
                <w:szCs w:val="16"/>
              </w:rPr>
              <w:t>https://innowacyjni.mazovia.pl/dzialania/instytucje-otoczenia-biznesu/akredytacja-iob-2/nabor-2.html</w:t>
            </w:r>
          </w:p>
          <w:p w14:paraId="094492F2" w14:textId="293E6D61" w:rsidR="004E27B1" w:rsidRPr="004055BB" w:rsidRDefault="004E27B1" w:rsidP="004E27B1">
            <w:pPr>
              <w:rPr>
                <w:rFonts w:cstheme="minorHAnsi"/>
                <w:b/>
                <w:sz w:val="16"/>
                <w:szCs w:val="16"/>
              </w:rPr>
            </w:pPr>
          </w:p>
        </w:tc>
      </w:tr>
      <w:tr w:rsidR="004E27B1" w:rsidRPr="004055BB" w14:paraId="1A4E1B6A" w14:textId="77777777" w:rsidTr="00C24048">
        <w:trPr>
          <w:gridAfter w:val="1"/>
          <w:wAfter w:w="10" w:type="dxa"/>
          <w:trHeight w:val="20"/>
        </w:trPr>
        <w:tc>
          <w:tcPr>
            <w:tcW w:w="461" w:type="dxa"/>
            <w:vAlign w:val="center"/>
          </w:tcPr>
          <w:p w14:paraId="184F470D" w14:textId="16021307" w:rsidR="004E27B1" w:rsidRPr="00F94C59" w:rsidRDefault="003B30FB" w:rsidP="004E27B1">
            <w:pPr>
              <w:rPr>
                <w:rFonts w:cstheme="minorHAnsi"/>
                <w:b/>
                <w:bCs/>
              </w:rPr>
            </w:pPr>
            <w:r>
              <w:rPr>
                <w:rFonts w:cstheme="minorHAnsi"/>
                <w:b/>
                <w:bCs/>
              </w:rPr>
              <w:t>50</w:t>
            </w:r>
          </w:p>
        </w:tc>
        <w:tc>
          <w:tcPr>
            <w:tcW w:w="1377" w:type="dxa"/>
            <w:vAlign w:val="center"/>
          </w:tcPr>
          <w:p w14:paraId="346575FF" w14:textId="77777777" w:rsidR="004E27B1" w:rsidRPr="004B40E4" w:rsidRDefault="004E27B1" w:rsidP="004E27B1">
            <w:pPr>
              <w:rPr>
                <w:rFonts w:cstheme="minorHAnsi"/>
                <w:bCs/>
                <w:sz w:val="16"/>
                <w:szCs w:val="16"/>
              </w:rPr>
            </w:pPr>
            <w:r w:rsidRPr="004B40E4">
              <w:rPr>
                <w:rFonts w:cstheme="minorHAnsi"/>
                <w:bCs/>
                <w:sz w:val="16"/>
                <w:szCs w:val="16"/>
              </w:rPr>
              <w:t>(iii)</w:t>
            </w:r>
          </w:p>
          <w:p w14:paraId="336C7AEC" w14:textId="77777777" w:rsidR="004E27B1" w:rsidRPr="004B40E4" w:rsidRDefault="004E27B1" w:rsidP="004E27B1">
            <w:pPr>
              <w:rPr>
                <w:rFonts w:cstheme="minorHAnsi"/>
                <w:bCs/>
                <w:sz w:val="16"/>
                <w:szCs w:val="16"/>
              </w:rPr>
            </w:pPr>
            <w:r w:rsidRPr="004B40E4">
              <w:rPr>
                <w:rFonts w:cstheme="minorHAnsi"/>
                <w:bCs/>
                <w:sz w:val="16"/>
                <w:szCs w:val="16"/>
              </w:rPr>
              <w:t xml:space="preserve">Zwiększenie wzrostu i </w:t>
            </w:r>
            <w:r w:rsidRPr="004B40E4">
              <w:rPr>
                <w:rFonts w:cstheme="minorHAnsi"/>
                <w:bCs/>
                <w:sz w:val="16"/>
                <w:szCs w:val="16"/>
              </w:rPr>
              <w:lastRenderedPageBreak/>
              <w:t>konkurencyjności MŚP oraz tworzenie miejsc pracy w MŚP</w:t>
            </w:r>
          </w:p>
        </w:tc>
        <w:tc>
          <w:tcPr>
            <w:tcW w:w="709" w:type="dxa"/>
            <w:noWrap/>
            <w:vAlign w:val="center"/>
          </w:tcPr>
          <w:p w14:paraId="63B48DEB" w14:textId="77777777" w:rsidR="004E27B1" w:rsidRPr="004B40E4" w:rsidRDefault="004E27B1" w:rsidP="004E27B1">
            <w:pPr>
              <w:rPr>
                <w:rFonts w:cstheme="minorHAnsi"/>
                <w:bCs/>
                <w:sz w:val="16"/>
                <w:szCs w:val="16"/>
              </w:rPr>
            </w:pPr>
            <w:r w:rsidRPr="004B40E4">
              <w:rPr>
                <w:rFonts w:cstheme="minorHAnsi"/>
                <w:bCs/>
                <w:sz w:val="16"/>
                <w:szCs w:val="16"/>
              </w:rPr>
              <w:lastRenderedPageBreak/>
              <w:t>21.08.2020</w:t>
            </w:r>
          </w:p>
        </w:tc>
        <w:tc>
          <w:tcPr>
            <w:tcW w:w="1134" w:type="dxa"/>
            <w:vAlign w:val="center"/>
          </w:tcPr>
          <w:p w14:paraId="20B55693" w14:textId="77777777" w:rsidR="004E27B1" w:rsidRPr="004B40E4" w:rsidRDefault="004E27B1" w:rsidP="004E27B1">
            <w:pPr>
              <w:rPr>
                <w:rFonts w:cstheme="minorHAnsi"/>
                <w:sz w:val="16"/>
                <w:szCs w:val="16"/>
              </w:rPr>
            </w:pPr>
            <w:r w:rsidRPr="004B40E4">
              <w:rPr>
                <w:rFonts w:cstheme="minorHAnsi"/>
                <w:sz w:val="16"/>
                <w:szCs w:val="16"/>
              </w:rPr>
              <w:t>Politechnika Warszawska</w:t>
            </w:r>
          </w:p>
        </w:tc>
        <w:tc>
          <w:tcPr>
            <w:tcW w:w="1134" w:type="dxa"/>
            <w:vAlign w:val="center"/>
          </w:tcPr>
          <w:p w14:paraId="67C715F3" w14:textId="77777777" w:rsidR="004E27B1" w:rsidRPr="004B40E4" w:rsidRDefault="004E27B1" w:rsidP="004E27B1">
            <w:pPr>
              <w:rPr>
                <w:rFonts w:cstheme="minorHAnsi"/>
                <w:bCs/>
                <w:sz w:val="16"/>
                <w:szCs w:val="16"/>
              </w:rPr>
            </w:pPr>
            <w:r w:rsidRPr="004B40E4">
              <w:rPr>
                <w:rFonts w:cstheme="minorHAnsi"/>
                <w:bCs/>
                <w:sz w:val="16"/>
                <w:szCs w:val="16"/>
              </w:rPr>
              <w:t xml:space="preserve">2.1.1  Interwencje </w:t>
            </w:r>
            <w:r w:rsidRPr="004B40E4">
              <w:rPr>
                <w:rFonts w:cstheme="minorHAnsi"/>
                <w:bCs/>
                <w:sz w:val="16"/>
                <w:szCs w:val="16"/>
              </w:rPr>
              <w:lastRenderedPageBreak/>
              <w:t>w ramach funduszy</w:t>
            </w:r>
          </w:p>
          <w:p w14:paraId="5BA1EF3B" w14:textId="77777777" w:rsidR="004E27B1" w:rsidRPr="004B40E4" w:rsidRDefault="004E27B1" w:rsidP="004E27B1">
            <w:pPr>
              <w:rPr>
                <w:rFonts w:cstheme="minorHAnsi"/>
                <w:bCs/>
                <w:sz w:val="16"/>
                <w:szCs w:val="16"/>
              </w:rPr>
            </w:pPr>
            <w:r w:rsidRPr="004B40E4">
              <w:rPr>
                <w:rFonts w:cstheme="minorHAnsi"/>
                <w:bCs/>
                <w:sz w:val="16"/>
                <w:szCs w:val="16"/>
              </w:rPr>
              <w:t>(…) internacjonalizacja MŚP oraz promocja gospodarki regionalnej</w:t>
            </w:r>
          </w:p>
          <w:p w14:paraId="6E63901C" w14:textId="77777777" w:rsidR="004E27B1" w:rsidRPr="004B40E4" w:rsidRDefault="004E27B1" w:rsidP="004E27B1">
            <w:pPr>
              <w:rPr>
                <w:rFonts w:cstheme="minorHAnsi"/>
                <w:bCs/>
                <w:sz w:val="16"/>
                <w:szCs w:val="16"/>
              </w:rPr>
            </w:pPr>
          </w:p>
        </w:tc>
        <w:tc>
          <w:tcPr>
            <w:tcW w:w="2693" w:type="dxa"/>
            <w:vAlign w:val="center"/>
          </w:tcPr>
          <w:p w14:paraId="7C9C6EAA" w14:textId="77777777" w:rsidR="004E27B1" w:rsidRPr="004B40E4" w:rsidRDefault="004E27B1" w:rsidP="004E27B1">
            <w:pPr>
              <w:rPr>
                <w:rFonts w:cstheme="minorHAnsi"/>
                <w:bCs/>
                <w:sz w:val="16"/>
                <w:szCs w:val="16"/>
              </w:rPr>
            </w:pPr>
          </w:p>
          <w:p w14:paraId="184E7090" w14:textId="77777777" w:rsidR="004E27B1" w:rsidRPr="004B40E4" w:rsidRDefault="004E27B1" w:rsidP="004E27B1">
            <w:pPr>
              <w:rPr>
                <w:rFonts w:cstheme="minorHAnsi"/>
                <w:bCs/>
                <w:sz w:val="16"/>
                <w:szCs w:val="16"/>
              </w:rPr>
            </w:pPr>
          </w:p>
        </w:tc>
        <w:tc>
          <w:tcPr>
            <w:tcW w:w="3544" w:type="dxa"/>
            <w:vAlign w:val="center"/>
          </w:tcPr>
          <w:p w14:paraId="14410115" w14:textId="77777777" w:rsidR="004E27B1" w:rsidRPr="004B40E4" w:rsidRDefault="004E27B1" w:rsidP="004E27B1">
            <w:pPr>
              <w:rPr>
                <w:rFonts w:cstheme="minorHAnsi"/>
                <w:bCs/>
                <w:sz w:val="16"/>
                <w:szCs w:val="16"/>
              </w:rPr>
            </w:pPr>
            <w:r w:rsidRPr="004B40E4">
              <w:rPr>
                <w:rFonts w:cstheme="minorHAnsi"/>
                <w:bCs/>
                <w:sz w:val="16"/>
                <w:szCs w:val="16"/>
              </w:rPr>
              <w:t xml:space="preserve">Istotnym będzie określenie właściwych wskaźników jakie będą oczekiwane od beneficjentów działań proeksportowych.  Działanie </w:t>
            </w:r>
            <w:r w:rsidRPr="004B40E4">
              <w:rPr>
                <w:rFonts w:cstheme="minorHAnsi"/>
                <w:bCs/>
                <w:sz w:val="16"/>
                <w:szCs w:val="16"/>
              </w:rPr>
              <w:lastRenderedPageBreak/>
              <w:t xml:space="preserve">ma ułatwić dostęp do rynków zagranicznych ale nie może się to wiązać z oczekiwanym wzrostem przychodu czy liczby kontraktów, szczególnie dla firm rozpoczynających działania pro - eksportowe. Być może warto rozważyć dwu etapowość wsparcia. Dodatkowo warto rozważyć wsparcie na rzecz pozyskiwania technologii, innowacji dla </w:t>
            </w:r>
            <w:proofErr w:type="spellStart"/>
            <w:r w:rsidRPr="004B40E4">
              <w:rPr>
                <w:rFonts w:cstheme="minorHAnsi"/>
                <w:bCs/>
                <w:sz w:val="16"/>
                <w:szCs w:val="16"/>
              </w:rPr>
              <w:t>spin</w:t>
            </w:r>
            <w:proofErr w:type="spellEnd"/>
            <w:r w:rsidRPr="004B40E4">
              <w:rPr>
                <w:rFonts w:cstheme="minorHAnsi"/>
                <w:bCs/>
                <w:sz w:val="16"/>
                <w:szCs w:val="16"/>
              </w:rPr>
              <w:t xml:space="preserve"> - </w:t>
            </w:r>
            <w:proofErr w:type="spellStart"/>
            <w:r w:rsidRPr="004B40E4">
              <w:rPr>
                <w:rFonts w:cstheme="minorHAnsi"/>
                <w:bCs/>
                <w:sz w:val="16"/>
                <w:szCs w:val="16"/>
              </w:rPr>
              <w:t>off'ów</w:t>
            </w:r>
            <w:proofErr w:type="spellEnd"/>
            <w:r w:rsidRPr="004B40E4">
              <w:rPr>
                <w:rFonts w:cstheme="minorHAnsi"/>
                <w:bCs/>
                <w:sz w:val="16"/>
                <w:szCs w:val="16"/>
              </w:rPr>
              <w:t xml:space="preserve"> uczelnianych</w:t>
            </w:r>
          </w:p>
          <w:p w14:paraId="1CD34205" w14:textId="77777777" w:rsidR="004E27B1" w:rsidRPr="004B40E4" w:rsidRDefault="004E27B1" w:rsidP="004E27B1">
            <w:pPr>
              <w:rPr>
                <w:rFonts w:cstheme="minorHAnsi"/>
                <w:bCs/>
                <w:sz w:val="16"/>
                <w:szCs w:val="16"/>
              </w:rPr>
            </w:pPr>
          </w:p>
        </w:tc>
        <w:tc>
          <w:tcPr>
            <w:tcW w:w="3084" w:type="dxa"/>
            <w:vAlign w:val="center"/>
          </w:tcPr>
          <w:p w14:paraId="6F9886EA" w14:textId="77777777" w:rsidR="004E27B1" w:rsidRPr="004055BB" w:rsidRDefault="004E27B1" w:rsidP="004E27B1">
            <w:pPr>
              <w:rPr>
                <w:rFonts w:cstheme="minorHAnsi"/>
                <w:b/>
                <w:sz w:val="16"/>
                <w:szCs w:val="16"/>
              </w:rPr>
            </w:pPr>
            <w:r w:rsidRPr="004055BB">
              <w:rPr>
                <w:rFonts w:cstheme="minorHAnsi"/>
                <w:b/>
                <w:sz w:val="16"/>
                <w:szCs w:val="16"/>
              </w:rPr>
              <w:lastRenderedPageBreak/>
              <w:t xml:space="preserve">Szczegółowe zasady dotyczące internacjonalizacji przedsiębiorstw zostaną przedstawione w SZOOP. Obecnie dla tego </w:t>
            </w:r>
            <w:r w:rsidRPr="004055BB">
              <w:rPr>
                <w:rFonts w:cstheme="minorHAnsi"/>
                <w:b/>
                <w:sz w:val="16"/>
                <w:szCs w:val="16"/>
              </w:rPr>
              <w:lastRenderedPageBreak/>
              <w:t>typu interwencji nie zostały wyodrębnione wskaźniki szczegółowe.</w:t>
            </w:r>
          </w:p>
          <w:p w14:paraId="497CBBB0" w14:textId="77777777" w:rsidR="004E27B1" w:rsidRPr="004055BB" w:rsidRDefault="004E27B1" w:rsidP="004E27B1">
            <w:pPr>
              <w:rPr>
                <w:rFonts w:cstheme="minorHAnsi"/>
                <w:b/>
                <w:sz w:val="16"/>
                <w:szCs w:val="16"/>
              </w:rPr>
            </w:pPr>
          </w:p>
          <w:p w14:paraId="5139325E" w14:textId="77777777" w:rsidR="004E27B1" w:rsidRPr="004055BB" w:rsidRDefault="004E27B1" w:rsidP="004E27B1">
            <w:pPr>
              <w:rPr>
                <w:rFonts w:cstheme="minorHAnsi"/>
                <w:b/>
                <w:sz w:val="16"/>
                <w:szCs w:val="16"/>
              </w:rPr>
            </w:pPr>
          </w:p>
        </w:tc>
      </w:tr>
      <w:tr w:rsidR="004E27B1" w:rsidRPr="004055BB" w14:paraId="1E445433" w14:textId="77777777" w:rsidTr="00C24048">
        <w:trPr>
          <w:gridAfter w:val="1"/>
          <w:wAfter w:w="10" w:type="dxa"/>
          <w:trHeight w:val="20"/>
        </w:trPr>
        <w:tc>
          <w:tcPr>
            <w:tcW w:w="461" w:type="dxa"/>
            <w:vAlign w:val="center"/>
          </w:tcPr>
          <w:p w14:paraId="417E6E20" w14:textId="68A0AF1C" w:rsidR="004E27B1" w:rsidRPr="00F94C59" w:rsidRDefault="003B30FB" w:rsidP="004E27B1">
            <w:pPr>
              <w:rPr>
                <w:rFonts w:cstheme="minorHAnsi"/>
                <w:b/>
                <w:bCs/>
              </w:rPr>
            </w:pPr>
            <w:r>
              <w:rPr>
                <w:rFonts w:cstheme="minorHAnsi"/>
                <w:b/>
                <w:bCs/>
              </w:rPr>
              <w:lastRenderedPageBreak/>
              <w:t>51</w:t>
            </w:r>
          </w:p>
        </w:tc>
        <w:tc>
          <w:tcPr>
            <w:tcW w:w="1377" w:type="dxa"/>
            <w:vAlign w:val="center"/>
          </w:tcPr>
          <w:p w14:paraId="2A539971" w14:textId="77777777" w:rsidR="004E27B1" w:rsidRPr="004B40E4" w:rsidRDefault="004E27B1" w:rsidP="004E27B1">
            <w:pPr>
              <w:rPr>
                <w:rFonts w:cstheme="minorHAnsi"/>
                <w:bCs/>
                <w:sz w:val="16"/>
                <w:szCs w:val="16"/>
              </w:rPr>
            </w:pPr>
            <w:r w:rsidRPr="004B40E4">
              <w:rPr>
                <w:rFonts w:cstheme="minorHAnsi"/>
                <w:bCs/>
                <w:sz w:val="16"/>
                <w:szCs w:val="16"/>
              </w:rPr>
              <w:t>(iii)</w:t>
            </w:r>
          </w:p>
          <w:p w14:paraId="64325964" w14:textId="77777777" w:rsidR="004E27B1" w:rsidRPr="004B40E4" w:rsidRDefault="004E27B1" w:rsidP="004E27B1">
            <w:pPr>
              <w:rPr>
                <w:rFonts w:cstheme="minorHAnsi"/>
                <w:bCs/>
                <w:sz w:val="16"/>
                <w:szCs w:val="16"/>
              </w:rPr>
            </w:pPr>
            <w:r w:rsidRPr="004B40E4">
              <w:rPr>
                <w:rFonts w:cstheme="minorHAnsi"/>
                <w:bCs/>
                <w:sz w:val="16"/>
                <w:szCs w:val="16"/>
              </w:rPr>
              <w:t>Zwiększenie wzrostu i konkurencyjności MŚP oraz tworzenie miejsc pracy w MŚP</w:t>
            </w:r>
          </w:p>
        </w:tc>
        <w:tc>
          <w:tcPr>
            <w:tcW w:w="709" w:type="dxa"/>
            <w:noWrap/>
            <w:vAlign w:val="center"/>
          </w:tcPr>
          <w:p w14:paraId="7A9C4D42" w14:textId="77777777"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594CC773" w14:textId="77777777" w:rsidR="004E27B1" w:rsidRPr="004B40E4" w:rsidRDefault="004E27B1" w:rsidP="004E27B1">
            <w:pPr>
              <w:rPr>
                <w:rFonts w:cstheme="minorHAnsi"/>
                <w:sz w:val="16"/>
                <w:szCs w:val="16"/>
              </w:rPr>
            </w:pPr>
            <w:r w:rsidRPr="004B40E4">
              <w:rPr>
                <w:rFonts w:cstheme="minorHAnsi"/>
                <w:sz w:val="16"/>
                <w:szCs w:val="16"/>
              </w:rPr>
              <w:t>Politechnika Warszawska</w:t>
            </w:r>
          </w:p>
        </w:tc>
        <w:tc>
          <w:tcPr>
            <w:tcW w:w="1134" w:type="dxa"/>
            <w:vAlign w:val="center"/>
          </w:tcPr>
          <w:p w14:paraId="718C64F6" w14:textId="77777777" w:rsidR="004E27B1" w:rsidRPr="004B40E4" w:rsidRDefault="004E27B1" w:rsidP="004E27B1">
            <w:pPr>
              <w:rPr>
                <w:rFonts w:cstheme="minorHAnsi"/>
                <w:bCs/>
                <w:sz w:val="16"/>
                <w:szCs w:val="16"/>
              </w:rPr>
            </w:pPr>
            <w:r w:rsidRPr="004B40E4">
              <w:rPr>
                <w:rFonts w:cstheme="minorHAnsi"/>
                <w:bCs/>
                <w:sz w:val="16"/>
                <w:szCs w:val="16"/>
              </w:rPr>
              <w:t>2.1.1  Interwencje w ramach funduszy</w:t>
            </w:r>
          </w:p>
          <w:p w14:paraId="320A1792" w14:textId="77777777" w:rsidR="004E27B1" w:rsidRPr="004B40E4" w:rsidRDefault="004E27B1" w:rsidP="004E27B1">
            <w:pPr>
              <w:rPr>
                <w:rFonts w:cstheme="minorHAnsi"/>
                <w:bCs/>
                <w:sz w:val="16"/>
                <w:szCs w:val="16"/>
              </w:rPr>
            </w:pPr>
            <w:r w:rsidRPr="004B40E4">
              <w:rPr>
                <w:rFonts w:cstheme="minorHAnsi"/>
                <w:bCs/>
                <w:sz w:val="16"/>
                <w:szCs w:val="16"/>
              </w:rPr>
              <w:t>(….) wspieranie akceleracji działalności innowacyjnej MŚP</w:t>
            </w:r>
          </w:p>
          <w:p w14:paraId="48370C96" w14:textId="77777777" w:rsidR="004E27B1" w:rsidRPr="004B40E4" w:rsidRDefault="004E27B1" w:rsidP="004E27B1">
            <w:pPr>
              <w:rPr>
                <w:rFonts w:cstheme="minorHAnsi"/>
                <w:bCs/>
                <w:sz w:val="16"/>
                <w:szCs w:val="16"/>
              </w:rPr>
            </w:pPr>
          </w:p>
        </w:tc>
        <w:tc>
          <w:tcPr>
            <w:tcW w:w="2693" w:type="dxa"/>
            <w:vAlign w:val="center"/>
          </w:tcPr>
          <w:p w14:paraId="02EABA73" w14:textId="77777777" w:rsidR="004E27B1" w:rsidRPr="004B40E4" w:rsidRDefault="004E27B1" w:rsidP="004E27B1">
            <w:pPr>
              <w:rPr>
                <w:rFonts w:cstheme="minorHAnsi"/>
                <w:bCs/>
                <w:sz w:val="16"/>
                <w:szCs w:val="16"/>
              </w:rPr>
            </w:pPr>
          </w:p>
          <w:p w14:paraId="01FF8D19" w14:textId="77777777" w:rsidR="004E27B1" w:rsidRPr="004B40E4" w:rsidRDefault="004E27B1" w:rsidP="004E27B1">
            <w:pPr>
              <w:rPr>
                <w:rFonts w:cstheme="minorHAnsi"/>
                <w:bCs/>
                <w:sz w:val="16"/>
                <w:szCs w:val="16"/>
              </w:rPr>
            </w:pPr>
          </w:p>
        </w:tc>
        <w:tc>
          <w:tcPr>
            <w:tcW w:w="3544" w:type="dxa"/>
            <w:vAlign w:val="center"/>
          </w:tcPr>
          <w:p w14:paraId="43D497DB" w14:textId="77777777" w:rsidR="004E27B1" w:rsidRPr="004B40E4" w:rsidRDefault="004E27B1" w:rsidP="004E27B1">
            <w:pPr>
              <w:rPr>
                <w:rFonts w:cstheme="minorHAnsi"/>
                <w:bCs/>
                <w:sz w:val="16"/>
                <w:szCs w:val="16"/>
              </w:rPr>
            </w:pPr>
            <w:r w:rsidRPr="004B40E4">
              <w:rPr>
                <w:rFonts w:cstheme="minorHAnsi"/>
                <w:bCs/>
                <w:sz w:val="16"/>
                <w:szCs w:val="16"/>
              </w:rPr>
              <w:t>Czy są dostępne analizy pokazujące efekty działalności licznych akceleratorów prywatnych jak również tych wspartych ze środków publicznych w ostatnich latach ? ewentualne programy wsparcia powinny zostać poprzedzone analizą rezultatów tego typu inicjatyw</w:t>
            </w:r>
          </w:p>
        </w:tc>
        <w:tc>
          <w:tcPr>
            <w:tcW w:w="3084" w:type="dxa"/>
            <w:vAlign w:val="center"/>
          </w:tcPr>
          <w:p w14:paraId="4DD277A2" w14:textId="776AAE85" w:rsidR="004E27B1" w:rsidRPr="002654C2" w:rsidRDefault="004E27B1" w:rsidP="004E27B1">
            <w:pPr>
              <w:rPr>
                <w:rFonts w:cstheme="minorHAnsi"/>
                <w:b/>
                <w:sz w:val="16"/>
                <w:szCs w:val="16"/>
              </w:rPr>
            </w:pPr>
            <w:r w:rsidRPr="004055BB">
              <w:rPr>
                <w:rFonts w:cstheme="minorHAnsi"/>
                <w:b/>
                <w:sz w:val="16"/>
                <w:szCs w:val="16"/>
              </w:rPr>
              <w:t>Projekty w ramach CP 1 zostały poprzedzone wieloma analizami m.in. dotyczącymi efektów wsparcia w ramach RPO 2007-2013, RPO 2014-2020,  analizami w ramach systemu akredytacji  mazowieckich IOB  oraz innymi analizami pokazującymi efekty działania Programu. Nie dysponujemy wskazanymi w uwadze</w:t>
            </w:r>
            <w:r w:rsidR="007B7CD6">
              <w:rPr>
                <w:rFonts w:cstheme="minorHAnsi"/>
                <w:b/>
                <w:sz w:val="16"/>
                <w:szCs w:val="16"/>
              </w:rPr>
              <w:t xml:space="preserve"> </w:t>
            </w:r>
            <w:r w:rsidRPr="002654C2">
              <w:rPr>
                <w:rFonts w:cstheme="minorHAnsi"/>
                <w:b/>
                <w:sz w:val="16"/>
                <w:szCs w:val="16"/>
              </w:rPr>
              <w:t>analizami.</w:t>
            </w:r>
          </w:p>
        </w:tc>
      </w:tr>
      <w:tr w:rsidR="004E27B1" w:rsidRPr="004055BB" w14:paraId="229C9875" w14:textId="77777777" w:rsidTr="00C24048">
        <w:trPr>
          <w:gridAfter w:val="1"/>
          <w:wAfter w:w="10" w:type="dxa"/>
          <w:trHeight w:val="20"/>
        </w:trPr>
        <w:tc>
          <w:tcPr>
            <w:tcW w:w="461" w:type="dxa"/>
            <w:vAlign w:val="center"/>
          </w:tcPr>
          <w:p w14:paraId="3E5EF3E8" w14:textId="52B60CFE" w:rsidR="004E27B1" w:rsidRPr="00F94C59" w:rsidRDefault="003B30FB" w:rsidP="004E27B1">
            <w:pPr>
              <w:rPr>
                <w:rFonts w:cstheme="minorHAnsi"/>
                <w:b/>
                <w:bCs/>
              </w:rPr>
            </w:pPr>
            <w:r>
              <w:rPr>
                <w:rFonts w:cstheme="minorHAnsi"/>
                <w:b/>
                <w:bCs/>
              </w:rPr>
              <w:t>52</w:t>
            </w:r>
          </w:p>
        </w:tc>
        <w:tc>
          <w:tcPr>
            <w:tcW w:w="1377" w:type="dxa"/>
            <w:vAlign w:val="center"/>
          </w:tcPr>
          <w:p w14:paraId="5BBFDAC7" w14:textId="77777777" w:rsidR="004E27B1" w:rsidRPr="004B40E4" w:rsidRDefault="004E27B1" w:rsidP="004E27B1">
            <w:pPr>
              <w:rPr>
                <w:rFonts w:cstheme="minorHAnsi"/>
                <w:bCs/>
                <w:sz w:val="16"/>
                <w:szCs w:val="16"/>
              </w:rPr>
            </w:pPr>
            <w:r w:rsidRPr="004B40E4">
              <w:rPr>
                <w:rFonts w:cstheme="minorHAnsi"/>
                <w:bCs/>
                <w:sz w:val="16"/>
                <w:szCs w:val="16"/>
              </w:rPr>
              <w:t>(iii)</w:t>
            </w:r>
          </w:p>
          <w:p w14:paraId="6A38F9C7" w14:textId="77777777" w:rsidR="004E27B1" w:rsidRPr="004B40E4" w:rsidRDefault="004E27B1" w:rsidP="004E27B1">
            <w:pPr>
              <w:rPr>
                <w:rFonts w:cstheme="minorHAnsi"/>
                <w:bCs/>
                <w:sz w:val="16"/>
                <w:szCs w:val="16"/>
              </w:rPr>
            </w:pPr>
            <w:r w:rsidRPr="004B40E4">
              <w:rPr>
                <w:rFonts w:cstheme="minorHAnsi"/>
                <w:bCs/>
                <w:sz w:val="16"/>
                <w:szCs w:val="16"/>
              </w:rPr>
              <w:t>Zwiększenie wzrostu i konkurencyjności MŚP oraz tworzenie miejsc pracy w MŚP</w:t>
            </w:r>
          </w:p>
        </w:tc>
        <w:tc>
          <w:tcPr>
            <w:tcW w:w="709" w:type="dxa"/>
            <w:noWrap/>
            <w:vAlign w:val="center"/>
          </w:tcPr>
          <w:p w14:paraId="26D3404E" w14:textId="77777777"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1156B13A" w14:textId="77777777" w:rsidR="004E27B1" w:rsidRPr="004B40E4" w:rsidRDefault="004E27B1" w:rsidP="004E27B1">
            <w:pPr>
              <w:rPr>
                <w:rFonts w:cstheme="minorHAnsi"/>
                <w:sz w:val="16"/>
                <w:szCs w:val="16"/>
              </w:rPr>
            </w:pPr>
            <w:r w:rsidRPr="004B40E4">
              <w:rPr>
                <w:rFonts w:cstheme="minorHAnsi"/>
                <w:sz w:val="16"/>
                <w:szCs w:val="16"/>
              </w:rPr>
              <w:t>Politechnika Warszawska</w:t>
            </w:r>
          </w:p>
        </w:tc>
        <w:tc>
          <w:tcPr>
            <w:tcW w:w="1134" w:type="dxa"/>
            <w:vAlign w:val="center"/>
          </w:tcPr>
          <w:p w14:paraId="45D9BD16" w14:textId="77777777" w:rsidR="004E27B1" w:rsidRPr="004B40E4" w:rsidRDefault="004E27B1" w:rsidP="004E27B1">
            <w:pPr>
              <w:rPr>
                <w:rFonts w:cstheme="minorHAnsi"/>
                <w:bCs/>
                <w:sz w:val="16"/>
                <w:szCs w:val="16"/>
              </w:rPr>
            </w:pPr>
            <w:r w:rsidRPr="004B40E4">
              <w:rPr>
                <w:rFonts w:cstheme="minorHAnsi"/>
                <w:bCs/>
                <w:sz w:val="16"/>
                <w:szCs w:val="16"/>
              </w:rPr>
              <w:t>2.1.1  Interwencje w ramach funduszy</w:t>
            </w:r>
          </w:p>
          <w:p w14:paraId="4D37C59D" w14:textId="77777777" w:rsidR="004E27B1" w:rsidRPr="004B40E4" w:rsidRDefault="004E27B1" w:rsidP="004E27B1">
            <w:pPr>
              <w:rPr>
                <w:rFonts w:cstheme="minorHAnsi"/>
                <w:bCs/>
                <w:sz w:val="16"/>
                <w:szCs w:val="16"/>
              </w:rPr>
            </w:pPr>
            <w:r w:rsidRPr="004B40E4">
              <w:rPr>
                <w:rFonts w:cstheme="minorHAnsi"/>
                <w:bCs/>
                <w:sz w:val="16"/>
                <w:szCs w:val="16"/>
              </w:rPr>
              <w:t xml:space="preserve">(….) wspieranie i rozwój mazowieckich klastrów </w:t>
            </w:r>
          </w:p>
          <w:p w14:paraId="6FA502F5" w14:textId="77777777" w:rsidR="004E27B1" w:rsidRPr="004B40E4" w:rsidRDefault="004E27B1" w:rsidP="004E27B1">
            <w:pPr>
              <w:rPr>
                <w:rFonts w:cstheme="minorHAnsi"/>
                <w:bCs/>
                <w:sz w:val="16"/>
                <w:szCs w:val="16"/>
              </w:rPr>
            </w:pPr>
          </w:p>
        </w:tc>
        <w:tc>
          <w:tcPr>
            <w:tcW w:w="2693" w:type="dxa"/>
            <w:vAlign w:val="center"/>
          </w:tcPr>
          <w:p w14:paraId="286F5290" w14:textId="77777777" w:rsidR="004E27B1" w:rsidRPr="004B40E4" w:rsidRDefault="004E27B1" w:rsidP="004E27B1">
            <w:pPr>
              <w:rPr>
                <w:rFonts w:cstheme="minorHAnsi"/>
                <w:bCs/>
                <w:sz w:val="16"/>
                <w:szCs w:val="16"/>
              </w:rPr>
            </w:pPr>
          </w:p>
          <w:p w14:paraId="51BF24F8" w14:textId="77777777" w:rsidR="004E27B1" w:rsidRPr="004B40E4" w:rsidRDefault="004E27B1" w:rsidP="004E27B1">
            <w:pPr>
              <w:rPr>
                <w:rFonts w:cstheme="minorHAnsi"/>
                <w:bCs/>
                <w:sz w:val="16"/>
                <w:szCs w:val="16"/>
              </w:rPr>
            </w:pPr>
          </w:p>
        </w:tc>
        <w:tc>
          <w:tcPr>
            <w:tcW w:w="3544" w:type="dxa"/>
            <w:vAlign w:val="center"/>
          </w:tcPr>
          <w:p w14:paraId="2CFA22F3" w14:textId="77777777" w:rsidR="004E27B1" w:rsidRPr="004B40E4" w:rsidRDefault="004E27B1" w:rsidP="004E27B1">
            <w:pPr>
              <w:rPr>
                <w:rFonts w:cstheme="minorHAnsi"/>
                <w:bCs/>
                <w:sz w:val="16"/>
                <w:szCs w:val="16"/>
              </w:rPr>
            </w:pPr>
            <w:r w:rsidRPr="004B40E4">
              <w:rPr>
                <w:rFonts w:cstheme="minorHAnsi"/>
                <w:bCs/>
                <w:sz w:val="16"/>
                <w:szCs w:val="16"/>
              </w:rPr>
              <w:t>Wydaje się iż ten postulat powinien zostać poparty analizą efektywności funkcjonowania tzw. mazowieckich klastrów (szerszej aniżeli przedstawiona została w przedmiotowym materiale). Rezultaty wsparcia inicjatyw klastrowych w perspektywie 2007 - 2013, nie są pozytywne i być może warto przeanalizować ponownie przedmiotową propozycję lub opracować mechanizm właściwego nadzoru efektywności wydatkowania środków na klastry np.: klaster jako, np.: bezpośredni operator środków finansowych dla członków klastra.</w:t>
            </w:r>
          </w:p>
        </w:tc>
        <w:tc>
          <w:tcPr>
            <w:tcW w:w="3084" w:type="dxa"/>
            <w:vAlign w:val="center"/>
          </w:tcPr>
          <w:p w14:paraId="131B8A7D" w14:textId="35E37B91" w:rsidR="004E27B1" w:rsidRPr="004055BB" w:rsidRDefault="004E27B1" w:rsidP="004E27B1">
            <w:pPr>
              <w:rPr>
                <w:rFonts w:cstheme="minorHAnsi"/>
                <w:b/>
                <w:sz w:val="16"/>
                <w:szCs w:val="16"/>
              </w:rPr>
            </w:pPr>
            <w:r w:rsidRPr="004055BB">
              <w:rPr>
                <w:rFonts w:cstheme="minorHAnsi"/>
                <w:b/>
                <w:sz w:val="16"/>
                <w:szCs w:val="16"/>
              </w:rPr>
              <w:t>Zakres interwencji w 2021-2027 nie będzie analogiczny dla perspektywy 2007-2013. Aby mierzyć efektywność klastrów w kontekście funduszy musiałby takowe wsparcie uzyskiwać w perspektywie 2014-2020. Na poziomie regionalnym takiego wsparcia nie było. Wsparcie klastrów realizowane będzie zgodnie z założeniami polityki klastrowej przyjętymi na poziomie kraju, a nie będzie odpowiednikiem działania z perspektywy 2007-2013.</w:t>
            </w:r>
          </w:p>
        </w:tc>
      </w:tr>
      <w:tr w:rsidR="004E27B1" w:rsidRPr="004055BB" w14:paraId="2A196901" w14:textId="77777777" w:rsidTr="00C24048">
        <w:trPr>
          <w:gridAfter w:val="1"/>
          <w:wAfter w:w="10" w:type="dxa"/>
          <w:trHeight w:val="20"/>
        </w:trPr>
        <w:tc>
          <w:tcPr>
            <w:tcW w:w="461" w:type="dxa"/>
            <w:vAlign w:val="center"/>
          </w:tcPr>
          <w:p w14:paraId="6C917913" w14:textId="2D1D3CAC" w:rsidR="004E27B1" w:rsidRPr="00F94C59" w:rsidRDefault="003B30FB" w:rsidP="004E27B1">
            <w:pPr>
              <w:rPr>
                <w:rFonts w:cstheme="minorHAnsi"/>
                <w:b/>
                <w:bCs/>
              </w:rPr>
            </w:pPr>
            <w:r>
              <w:rPr>
                <w:rFonts w:cstheme="minorHAnsi"/>
                <w:b/>
                <w:bCs/>
              </w:rPr>
              <w:t>53</w:t>
            </w:r>
          </w:p>
        </w:tc>
        <w:tc>
          <w:tcPr>
            <w:tcW w:w="1377" w:type="dxa"/>
            <w:vAlign w:val="center"/>
          </w:tcPr>
          <w:p w14:paraId="23DEAD10" w14:textId="77777777" w:rsidR="004E27B1" w:rsidRPr="004B40E4" w:rsidRDefault="004E27B1" w:rsidP="004E27B1">
            <w:pPr>
              <w:rPr>
                <w:rFonts w:cstheme="minorHAnsi"/>
                <w:bCs/>
                <w:sz w:val="16"/>
                <w:szCs w:val="16"/>
              </w:rPr>
            </w:pPr>
            <w:r w:rsidRPr="004B40E4">
              <w:rPr>
                <w:rFonts w:cstheme="minorHAnsi"/>
                <w:bCs/>
                <w:sz w:val="16"/>
                <w:szCs w:val="16"/>
              </w:rPr>
              <w:t>(iii)</w:t>
            </w:r>
          </w:p>
          <w:p w14:paraId="30A20CAA" w14:textId="77777777" w:rsidR="004E27B1" w:rsidRPr="004B40E4" w:rsidRDefault="004E27B1" w:rsidP="004E27B1">
            <w:pPr>
              <w:rPr>
                <w:rFonts w:cstheme="minorHAnsi"/>
                <w:bCs/>
                <w:sz w:val="16"/>
                <w:szCs w:val="16"/>
              </w:rPr>
            </w:pPr>
            <w:r w:rsidRPr="004B40E4">
              <w:rPr>
                <w:rFonts w:cstheme="minorHAnsi"/>
                <w:bCs/>
                <w:sz w:val="16"/>
                <w:szCs w:val="16"/>
              </w:rPr>
              <w:t>Zwiększenie wzrostu i konkurencyjności MŚP oraz tworzenie miejsc pracy w MŚP</w:t>
            </w:r>
          </w:p>
        </w:tc>
        <w:tc>
          <w:tcPr>
            <w:tcW w:w="709" w:type="dxa"/>
            <w:noWrap/>
            <w:vAlign w:val="center"/>
          </w:tcPr>
          <w:p w14:paraId="53CCA508" w14:textId="77777777"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6CE4047D" w14:textId="77777777" w:rsidR="004E27B1" w:rsidRPr="004B40E4" w:rsidRDefault="004E27B1" w:rsidP="004E27B1">
            <w:pPr>
              <w:rPr>
                <w:rFonts w:cstheme="minorHAnsi"/>
                <w:sz w:val="16"/>
                <w:szCs w:val="16"/>
              </w:rPr>
            </w:pPr>
            <w:r w:rsidRPr="004B40E4">
              <w:rPr>
                <w:rFonts w:cstheme="minorHAnsi"/>
                <w:sz w:val="16"/>
                <w:szCs w:val="16"/>
              </w:rPr>
              <w:t>Politechnika Warszawska</w:t>
            </w:r>
          </w:p>
        </w:tc>
        <w:tc>
          <w:tcPr>
            <w:tcW w:w="1134" w:type="dxa"/>
            <w:vAlign w:val="center"/>
          </w:tcPr>
          <w:p w14:paraId="028D0E6C" w14:textId="77777777" w:rsidR="004E27B1" w:rsidRPr="004B40E4" w:rsidRDefault="004E27B1" w:rsidP="004E27B1">
            <w:pPr>
              <w:rPr>
                <w:rFonts w:cstheme="minorHAnsi"/>
                <w:bCs/>
                <w:sz w:val="16"/>
                <w:szCs w:val="16"/>
              </w:rPr>
            </w:pPr>
            <w:r w:rsidRPr="004B40E4">
              <w:rPr>
                <w:rFonts w:cstheme="minorHAnsi"/>
                <w:bCs/>
                <w:sz w:val="16"/>
                <w:szCs w:val="16"/>
              </w:rPr>
              <w:t>2.1.1  Interwencje w ramach funduszy</w:t>
            </w:r>
          </w:p>
          <w:p w14:paraId="786F04FF" w14:textId="77777777" w:rsidR="004E27B1" w:rsidRPr="004B40E4" w:rsidRDefault="004E27B1" w:rsidP="004E27B1">
            <w:pPr>
              <w:rPr>
                <w:rFonts w:cstheme="minorHAnsi"/>
                <w:bCs/>
                <w:sz w:val="16"/>
                <w:szCs w:val="16"/>
              </w:rPr>
            </w:pPr>
            <w:r w:rsidRPr="004B40E4">
              <w:rPr>
                <w:rFonts w:cstheme="minorHAnsi"/>
                <w:bCs/>
                <w:sz w:val="16"/>
                <w:szCs w:val="16"/>
              </w:rPr>
              <w:t xml:space="preserve">(….) Wdrażanie nowych form innowacji w przedsiębiorstwach wykorzystując efekty projektu </w:t>
            </w:r>
            <w:r w:rsidRPr="004B40E4">
              <w:rPr>
                <w:rFonts w:cstheme="minorHAnsi"/>
                <w:bCs/>
                <w:sz w:val="16"/>
                <w:szCs w:val="16"/>
              </w:rPr>
              <w:lastRenderedPageBreak/>
              <w:t>pozakonkursowego WM „Modelowanie Systemu Ofert dla Innowacji”</w:t>
            </w:r>
          </w:p>
          <w:p w14:paraId="561F9A95" w14:textId="77777777" w:rsidR="004E27B1" w:rsidRPr="004B40E4" w:rsidRDefault="004E27B1" w:rsidP="004E27B1">
            <w:pPr>
              <w:rPr>
                <w:rFonts w:cstheme="minorHAnsi"/>
                <w:bCs/>
                <w:sz w:val="16"/>
                <w:szCs w:val="16"/>
              </w:rPr>
            </w:pPr>
          </w:p>
        </w:tc>
        <w:tc>
          <w:tcPr>
            <w:tcW w:w="2693" w:type="dxa"/>
            <w:vAlign w:val="center"/>
          </w:tcPr>
          <w:p w14:paraId="157A1EEC" w14:textId="77777777" w:rsidR="004E27B1" w:rsidRPr="004B40E4" w:rsidRDefault="004E27B1" w:rsidP="004E27B1">
            <w:pPr>
              <w:rPr>
                <w:rFonts w:cstheme="minorHAnsi"/>
                <w:bCs/>
                <w:sz w:val="16"/>
                <w:szCs w:val="16"/>
              </w:rPr>
            </w:pPr>
          </w:p>
          <w:p w14:paraId="09010094" w14:textId="77777777" w:rsidR="004E27B1" w:rsidRPr="004B40E4" w:rsidRDefault="004E27B1" w:rsidP="004E27B1">
            <w:pPr>
              <w:rPr>
                <w:rFonts w:cstheme="minorHAnsi"/>
                <w:bCs/>
                <w:sz w:val="16"/>
                <w:szCs w:val="16"/>
              </w:rPr>
            </w:pPr>
          </w:p>
        </w:tc>
        <w:tc>
          <w:tcPr>
            <w:tcW w:w="3544" w:type="dxa"/>
            <w:vAlign w:val="center"/>
          </w:tcPr>
          <w:p w14:paraId="067FF421" w14:textId="77777777" w:rsidR="004E27B1" w:rsidRPr="004B40E4" w:rsidRDefault="004E27B1" w:rsidP="004E27B1">
            <w:pPr>
              <w:rPr>
                <w:rFonts w:cstheme="minorHAnsi"/>
                <w:bCs/>
                <w:sz w:val="16"/>
                <w:szCs w:val="16"/>
              </w:rPr>
            </w:pPr>
            <w:r w:rsidRPr="004B40E4">
              <w:rPr>
                <w:rFonts w:cstheme="minorHAnsi"/>
                <w:bCs/>
                <w:sz w:val="16"/>
                <w:szCs w:val="16"/>
              </w:rPr>
              <w:t>Warto rozważyć aby tego typu wsparcie synchronizować z planowanymi działaniami inwestycyjnymi na rzecz MSP w obszarze innowacji o rozważyć model obecnie zastosowany przez PARP w ramach konkursów do Poddziałań 2.2.3 BON na innowacje - etapy: I,II lub  2.3.5 POIR Design dla przedsiębiorstw</w:t>
            </w:r>
          </w:p>
        </w:tc>
        <w:tc>
          <w:tcPr>
            <w:tcW w:w="3084" w:type="dxa"/>
            <w:vAlign w:val="center"/>
          </w:tcPr>
          <w:p w14:paraId="5524462A" w14:textId="77777777" w:rsidR="004E27B1" w:rsidRPr="004055BB" w:rsidRDefault="004E27B1" w:rsidP="004E27B1">
            <w:pPr>
              <w:rPr>
                <w:rFonts w:cstheme="minorHAnsi"/>
                <w:b/>
                <w:sz w:val="16"/>
                <w:szCs w:val="16"/>
              </w:rPr>
            </w:pPr>
          </w:p>
          <w:p w14:paraId="75C5389A" w14:textId="03663709" w:rsidR="004E27B1" w:rsidRPr="002654C2" w:rsidRDefault="004E27B1" w:rsidP="004E27B1">
            <w:pPr>
              <w:rPr>
                <w:rFonts w:cstheme="minorHAnsi"/>
                <w:b/>
                <w:sz w:val="16"/>
                <w:szCs w:val="16"/>
                <w:highlight w:val="yellow"/>
              </w:rPr>
            </w:pPr>
            <w:r w:rsidRPr="004055BB">
              <w:rPr>
                <w:rFonts w:cstheme="minorHAnsi"/>
                <w:b/>
                <w:sz w:val="16"/>
                <w:szCs w:val="16"/>
              </w:rPr>
              <w:t xml:space="preserve">Projekty w ramach CP 1 zostały poprzedzone wieloma analizami m.in. dotyczącymi efektów wsparcia w ramach RPO 2007-2013, RPO 2014-2020,  analizami w ramach systemu akredytacji  mazowieckich IOB  oraz innymi analizami pokazującymi efekty działania Programu.  Funkcjonujące rozwiązania również będą brane pod uwagę. </w:t>
            </w:r>
          </w:p>
        </w:tc>
      </w:tr>
      <w:tr w:rsidR="004E27B1" w:rsidRPr="004055BB" w14:paraId="57F068E6" w14:textId="77777777" w:rsidTr="00C24048">
        <w:trPr>
          <w:gridAfter w:val="1"/>
          <w:wAfter w:w="10" w:type="dxa"/>
          <w:trHeight w:val="20"/>
        </w:trPr>
        <w:tc>
          <w:tcPr>
            <w:tcW w:w="461" w:type="dxa"/>
            <w:vAlign w:val="center"/>
          </w:tcPr>
          <w:p w14:paraId="536A9CCA" w14:textId="0359FB63" w:rsidR="004E27B1" w:rsidRPr="00F94C59" w:rsidRDefault="003B30FB" w:rsidP="004E27B1">
            <w:pPr>
              <w:rPr>
                <w:rFonts w:cstheme="minorHAnsi"/>
                <w:b/>
                <w:bCs/>
              </w:rPr>
            </w:pPr>
            <w:r>
              <w:rPr>
                <w:rFonts w:cstheme="minorHAnsi"/>
                <w:b/>
                <w:bCs/>
              </w:rPr>
              <w:t>54</w:t>
            </w:r>
          </w:p>
        </w:tc>
        <w:tc>
          <w:tcPr>
            <w:tcW w:w="1377" w:type="dxa"/>
            <w:vAlign w:val="center"/>
          </w:tcPr>
          <w:p w14:paraId="3C0DC9F3" w14:textId="77777777" w:rsidR="004E27B1" w:rsidRPr="004B40E4" w:rsidRDefault="004E27B1" w:rsidP="004E27B1">
            <w:pPr>
              <w:rPr>
                <w:rFonts w:cstheme="minorHAnsi"/>
                <w:bCs/>
                <w:sz w:val="16"/>
                <w:szCs w:val="16"/>
              </w:rPr>
            </w:pPr>
            <w:r w:rsidRPr="004B40E4">
              <w:rPr>
                <w:rFonts w:cstheme="minorHAnsi"/>
                <w:bCs/>
                <w:sz w:val="16"/>
                <w:szCs w:val="16"/>
              </w:rPr>
              <w:t>(iii)</w:t>
            </w:r>
          </w:p>
          <w:p w14:paraId="78093D93" w14:textId="77777777" w:rsidR="004E27B1" w:rsidRPr="004B40E4" w:rsidRDefault="004E27B1" w:rsidP="004E27B1">
            <w:pPr>
              <w:rPr>
                <w:rFonts w:cstheme="minorHAnsi"/>
                <w:bCs/>
                <w:sz w:val="16"/>
                <w:szCs w:val="16"/>
              </w:rPr>
            </w:pPr>
            <w:r w:rsidRPr="004B40E4">
              <w:rPr>
                <w:rFonts w:cstheme="minorHAnsi"/>
                <w:bCs/>
                <w:sz w:val="16"/>
                <w:szCs w:val="16"/>
              </w:rPr>
              <w:t>Zwiększenie wzrostu i konkurencyjności MŚP oraz tworzenie miejsc pracy w MŚP</w:t>
            </w:r>
          </w:p>
        </w:tc>
        <w:tc>
          <w:tcPr>
            <w:tcW w:w="709" w:type="dxa"/>
            <w:noWrap/>
            <w:vAlign w:val="center"/>
          </w:tcPr>
          <w:p w14:paraId="158C297D" w14:textId="77777777"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3D206844" w14:textId="77777777" w:rsidR="004E27B1" w:rsidRPr="004B40E4" w:rsidRDefault="004E27B1" w:rsidP="004E27B1">
            <w:pPr>
              <w:rPr>
                <w:rFonts w:cstheme="minorHAnsi"/>
                <w:sz w:val="16"/>
                <w:szCs w:val="16"/>
              </w:rPr>
            </w:pPr>
            <w:r w:rsidRPr="004B40E4">
              <w:rPr>
                <w:rFonts w:cstheme="minorHAnsi"/>
                <w:sz w:val="16"/>
                <w:szCs w:val="16"/>
              </w:rPr>
              <w:t>Politechnika Warszawska</w:t>
            </w:r>
          </w:p>
        </w:tc>
        <w:tc>
          <w:tcPr>
            <w:tcW w:w="1134" w:type="dxa"/>
            <w:vAlign w:val="center"/>
          </w:tcPr>
          <w:p w14:paraId="1F4CD9F6" w14:textId="77777777" w:rsidR="004E27B1" w:rsidRPr="004B40E4" w:rsidRDefault="004E27B1" w:rsidP="004E27B1">
            <w:pPr>
              <w:spacing w:before="240" w:after="240"/>
              <w:rPr>
                <w:rFonts w:cstheme="minorHAnsi"/>
                <w:bCs/>
                <w:sz w:val="16"/>
                <w:szCs w:val="16"/>
              </w:rPr>
            </w:pPr>
            <w:r w:rsidRPr="004B40E4">
              <w:rPr>
                <w:rFonts w:cstheme="minorHAnsi"/>
                <w:bCs/>
                <w:sz w:val="16"/>
                <w:szCs w:val="16"/>
              </w:rPr>
              <w:t>Główne grupy docelowe:</w:t>
            </w:r>
          </w:p>
          <w:p w14:paraId="6252835D" w14:textId="77777777" w:rsidR="004E27B1" w:rsidRPr="004B40E4" w:rsidRDefault="004E27B1" w:rsidP="004E27B1">
            <w:pPr>
              <w:spacing w:before="240" w:after="240"/>
              <w:rPr>
                <w:rFonts w:cstheme="minorHAnsi"/>
                <w:bCs/>
                <w:sz w:val="16"/>
                <w:szCs w:val="16"/>
              </w:rPr>
            </w:pPr>
            <w:r w:rsidRPr="004B40E4">
              <w:rPr>
                <w:rFonts w:cstheme="minorHAnsi"/>
                <w:bCs/>
                <w:sz w:val="16"/>
                <w:szCs w:val="16"/>
              </w:rPr>
              <w:t>- małe i średnie przedsiębiorstwa</w:t>
            </w:r>
          </w:p>
          <w:p w14:paraId="12866E30" w14:textId="77777777" w:rsidR="004E27B1" w:rsidRPr="004B40E4" w:rsidRDefault="004E27B1" w:rsidP="004E27B1">
            <w:pPr>
              <w:spacing w:before="240" w:after="240"/>
              <w:rPr>
                <w:rFonts w:cstheme="minorHAnsi"/>
                <w:bCs/>
                <w:sz w:val="16"/>
                <w:szCs w:val="16"/>
              </w:rPr>
            </w:pPr>
            <w:r w:rsidRPr="004B40E4">
              <w:rPr>
                <w:rFonts w:cstheme="minorHAnsi"/>
                <w:bCs/>
                <w:sz w:val="16"/>
                <w:szCs w:val="16"/>
              </w:rPr>
              <w:t>- Województwo Mazowieckie</w:t>
            </w:r>
          </w:p>
          <w:p w14:paraId="4A3DF463" w14:textId="77777777" w:rsidR="004E27B1" w:rsidRPr="004B40E4" w:rsidRDefault="004E27B1" w:rsidP="004E27B1">
            <w:pPr>
              <w:spacing w:before="240" w:after="240"/>
              <w:rPr>
                <w:rFonts w:cstheme="minorHAnsi"/>
                <w:bCs/>
                <w:sz w:val="16"/>
                <w:szCs w:val="16"/>
              </w:rPr>
            </w:pPr>
            <w:r w:rsidRPr="004B40E4">
              <w:rPr>
                <w:rFonts w:cstheme="minorHAnsi"/>
                <w:bCs/>
                <w:sz w:val="16"/>
                <w:szCs w:val="16"/>
              </w:rPr>
              <w:t>- koordynator klastra</w:t>
            </w:r>
          </w:p>
          <w:p w14:paraId="45D568B5" w14:textId="77777777" w:rsidR="004E27B1" w:rsidRPr="004B40E4" w:rsidRDefault="004E27B1" w:rsidP="004E27B1">
            <w:pPr>
              <w:spacing w:before="240" w:after="240"/>
              <w:rPr>
                <w:rFonts w:cstheme="minorHAnsi"/>
                <w:bCs/>
                <w:sz w:val="16"/>
                <w:szCs w:val="16"/>
              </w:rPr>
            </w:pPr>
            <w:r w:rsidRPr="004B40E4">
              <w:rPr>
                <w:rFonts w:cstheme="minorHAnsi"/>
                <w:bCs/>
                <w:sz w:val="16"/>
                <w:szCs w:val="16"/>
              </w:rPr>
              <w:t>- Instytucje Otoczenia Biznesu</w:t>
            </w:r>
          </w:p>
        </w:tc>
        <w:tc>
          <w:tcPr>
            <w:tcW w:w="2693" w:type="dxa"/>
            <w:vAlign w:val="center"/>
          </w:tcPr>
          <w:p w14:paraId="271ED36D" w14:textId="77777777" w:rsidR="004E27B1" w:rsidRPr="004B40E4" w:rsidRDefault="004E27B1" w:rsidP="004E27B1">
            <w:pPr>
              <w:tabs>
                <w:tab w:val="left" w:pos="6270"/>
              </w:tabs>
              <w:jc w:val="both"/>
              <w:rPr>
                <w:rFonts w:cstheme="minorHAnsi"/>
                <w:b/>
                <w:sz w:val="18"/>
                <w:szCs w:val="18"/>
              </w:rPr>
            </w:pPr>
          </w:p>
          <w:p w14:paraId="64A1D71C" w14:textId="77777777" w:rsidR="004E27B1" w:rsidRPr="004B40E4" w:rsidRDefault="004E27B1" w:rsidP="004E27B1">
            <w:pPr>
              <w:tabs>
                <w:tab w:val="left" w:pos="6270"/>
              </w:tabs>
              <w:jc w:val="both"/>
              <w:rPr>
                <w:rFonts w:cstheme="minorHAnsi"/>
                <w:b/>
                <w:sz w:val="18"/>
                <w:szCs w:val="18"/>
              </w:rPr>
            </w:pPr>
            <w:r w:rsidRPr="004B40E4">
              <w:rPr>
                <w:rFonts w:cstheme="minorHAnsi"/>
                <w:b/>
                <w:sz w:val="18"/>
                <w:szCs w:val="18"/>
              </w:rPr>
              <w:t>Propozycja dodatkowego zapisu:</w:t>
            </w:r>
          </w:p>
          <w:p w14:paraId="2FC63732" w14:textId="77777777" w:rsidR="004E27B1" w:rsidRPr="004B40E4" w:rsidRDefault="004E27B1" w:rsidP="004E27B1">
            <w:pPr>
              <w:tabs>
                <w:tab w:val="left" w:pos="6270"/>
              </w:tabs>
              <w:jc w:val="both"/>
              <w:rPr>
                <w:rFonts w:cstheme="minorHAnsi"/>
                <w:sz w:val="18"/>
                <w:szCs w:val="18"/>
              </w:rPr>
            </w:pPr>
            <w:r w:rsidRPr="004B40E4">
              <w:rPr>
                <w:rFonts w:cstheme="minorHAnsi"/>
                <w:sz w:val="18"/>
                <w:szCs w:val="18"/>
              </w:rPr>
              <w:t>- uczelniane spółki celowe</w:t>
            </w:r>
          </w:p>
          <w:p w14:paraId="624053D3" w14:textId="77777777" w:rsidR="004E27B1" w:rsidRPr="004B40E4" w:rsidRDefault="004E27B1" w:rsidP="004E27B1">
            <w:pPr>
              <w:rPr>
                <w:rFonts w:cstheme="minorHAnsi"/>
                <w:i/>
                <w:sz w:val="16"/>
                <w:szCs w:val="16"/>
              </w:rPr>
            </w:pPr>
            <w:r w:rsidRPr="004B40E4">
              <w:rPr>
                <w:rFonts w:cstheme="minorHAnsi"/>
                <w:sz w:val="18"/>
                <w:szCs w:val="18"/>
              </w:rPr>
              <w:t>- Centra Transferu technologii</w:t>
            </w:r>
          </w:p>
        </w:tc>
        <w:tc>
          <w:tcPr>
            <w:tcW w:w="3544" w:type="dxa"/>
            <w:vAlign w:val="center"/>
          </w:tcPr>
          <w:p w14:paraId="58DCBD9D" w14:textId="77777777" w:rsidR="004E27B1" w:rsidRPr="004B40E4" w:rsidRDefault="004E27B1" w:rsidP="004E27B1">
            <w:pPr>
              <w:tabs>
                <w:tab w:val="left" w:pos="6270"/>
              </w:tabs>
              <w:jc w:val="both"/>
              <w:rPr>
                <w:rFonts w:cstheme="minorHAnsi"/>
                <w:sz w:val="18"/>
                <w:szCs w:val="18"/>
              </w:rPr>
            </w:pPr>
            <w:r w:rsidRPr="004B40E4">
              <w:rPr>
                <w:rFonts w:cstheme="minorHAnsi"/>
                <w:sz w:val="18"/>
                <w:szCs w:val="18"/>
              </w:rPr>
              <w:t xml:space="preserve">Ogromna ilość funkcjonujących "akceleratorów"  funduszy inwestycyjnych, banków, prywatnych, łatwość w dostępie do ich oferty, powoduje, iż zaangażowanie dodatkowo przedstawicieli JST wydaje się bezzasadne. </w:t>
            </w:r>
          </w:p>
          <w:p w14:paraId="27630275" w14:textId="77777777" w:rsidR="004E27B1" w:rsidRPr="004B40E4" w:rsidRDefault="004E27B1" w:rsidP="004E27B1">
            <w:pPr>
              <w:tabs>
                <w:tab w:val="left" w:pos="6270"/>
              </w:tabs>
              <w:jc w:val="both"/>
              <w:rPr>
                <w:rFonts w:cstheme="minorHAnsi"/>
                <w:sz w:val="18"/>
                <w:szCs w:val="18"/>
              </w:rPr>
            </w:pPr>
            <w:r w:rsidRPr="004B40E4">
              <w:rPr>
                <w:rFonts w:cstheme="minorHAnsi"/>
                <w:sz w:val="18"/>
                <w:szCs w:val="18"/>
              </w:rPr>
              <w:t xml:space="preserve">Warto rozważyć model partnerstw z dotychczasowymi, dobrze funkcjonującymi organizacjami. Dodatkowo należałoby wydzielić środki finansowe na akceleratory uczelniane.  </w:t>
            </w:r>
          </w:p>
          <w:p w14:paraId="1C6214DA" w14:textId="77777777" w:rsidR="004E27B1" w:rsidRPr="004B40E4" w:rsidRDefault="004E27B1" w:rsidP="004E27B1">
            <w:pPr>
              <w:rPr>
                <w:rFonts w:cstheme="minorHAnsi"/>
                <w:sz w:val="16"/>
                <w:szCs w:val="16"/>
              </w:rPr>
            </w:pPr>
          </w:p>
        </w:tc>
        <w:tc>
          <w:tcPr>
            <w:tcW w:w="3084" w:type="dxa"/>
            <w:vAlign w:val="center"/>
          </w:tcPr>
          <w:p w14:paraId="79C6BA92" w14:textId="2E0DB166" w:rsidR="004E27B1" w:rsidRPr="004055BB" w:rsidRDefault="004E27B1" w:rsidP="004E27B1">
            <w:pPr>
              <w:rPr>
                <w:rFonts w:cstheme="minorHAnsi"/>
                <w:b/>
                <w:sz w:val="16"/>
                <w:szCs w:val="16"/>
              </w:rPr>
            </w:pPr>
            <w:r w:rsidRPr="004055BB">
              <w:rPr>
                <w:rFonts w:cstheme="minorHAnsi"/>
                <w:b/>
                <w:sz w:val="16"/>
                <w:szCs w:val="16"/>
              </w:rPr>
              <w:t>Funkcjonujące rozwiązania będą brane pod uwagę. Ponadto planowo podmioty, z którymi województwo mazowieckie będzie realizować te programy będą wybrane z grona podmiotów akredytowanych w ramach systemu akredytacji  mazowieckich IOB. Nie wyklucza się korzystania z wiedzy</w:t>
            </w:r>
            <w:r w:rsidRPr="004055BB">
              <w:rPr>
                <w:rFonts w:cstheme="minorHAnsi"/>
                <w:b/>
              </w:rPr>
              <w:t xml:space="preserve"> </w:t>
            </w:r>
            <w:r w:rsidRPr="004055BB">
              <w:rPr>
                <w:rFonts w:cstheme="minorHAnsi"/>
                <w:b/>
                <w:sz w:val="16"/>
                <w:szCs w:val="16"/>
              </w:rPr>
              <w:t>dobrze funkcjonujących organizacji na zasadzie podwykonawstwa.</w:t>
            </w:r>
          </w:p>
        </w:tc>
      </w:tr>
      <w:tr w:rsidR="004E27B1" w:rsidRPr="004055BB" w14:paraId="1C7CC764" w14:textId="77777777" w:rsidTr="00C24048">
        <w:trPr>
          <w:gridAfter w:val="1"/>
          <w:wAfter w:w="10" w:type="dxa"/>
          <w:trHeight w:val="20"/>
        </w:trPr>
        <w:tc>
          <w:tcPr>
            <w:tcW w:w="461" w:type="dxa"/>
            <w:vAlign w:val="center"/>
          </w:tcPr>
          <w:p w14:paraId="3CF5351E" w14:textId="5E5B64E1" w:rsidR="004E27B1" w:rsidRPr="00F94C59" w:rsidRDefault="003B30FB" w:rsidP="004E27B1">
            <w:pPr>
              <w:rPr>
                <w:rFonts w:cstheme="minorHAnsi"/>
                <w:b/>
                <w:bCs/>
              </w:rPr>
            </w:pPr>
            <w:r>
              <w:rPr>
                <w:rFonts w:cstheme="minorHAnsi"/>
                <w:b/>
                <w:bCs/>
              </w:rPr>
              <w:t>55</w:t>
            </w:r>
          </w:p>
        </w:tc>
        <w:tc>
          <w:tcPr>
            <w:tcW w:w="1377" w:type="dxa"/>
            <w:vAlign w:val="center"/>
          </w:tcPr>
          <w:p w14:paraId="26039984" w14:textId="77777777" w:rsidR="004E27B1" w:rsidRPr="004B40E4" w:rsidRDefault="004E27B1" w:rsidP="004E27B1">
            <w:pPr>
              <w:rPr>
                <w:rFonts w:cstheme="minorHAnsi"/>
                <w:bCs/>
                <w:sz w:val="16"/>
                <w:szCs w:val="16"/>
              </w:rPr>
            </w:pPr>
            <w:r w:rsidRPr="004B40E4">
              <w:rPr>
                <w:rFonts w:cstheme="minorHAnsi"/>
                <w:bCs/>
                <w:sz w:val="16"/>
                <w:szCs w:val="16"/>
              </w:rPr>
              <w:t>(iii)</w:t>
            </w:r>
          </w:p>
          <w:p w14:paraId="732519B8" w14:textId="77777777" w:rsidR="004E27B1" w:rsidRPr="004B40E4" w:rsidRDefault="004E27B1" w:rsidP="004E27B1">
            <w:pPr>
              <w:rPr>
                <w:rFonts w:cstheme="minorHAnsi"/>
                <w:bCs/>
                <w:sz w:val="16"/>
                <w:szCs w:val="16"/>
              </w:rPr>
            </w:pPr>
            <w:r w:rsidRPr="004B40E4">
              <w:rPr>
                <w:rFonts w:cstheme="minorHAnsi"/>
                <w:bCs/>
                <w:sz w:val="16"/>
                <w:szCs w:val="16"/>
              </w:rPr>
              <w:t>Zwiększenie wzrostu i konkurencyjności MŚP oraz tworzenie miejsc pracy w MŚP</w:t>
            </w:r>
          </w:p>
        </w:tc>
        <w:tc>
          <w:tcPr>
            <w:tcW w:w="709" w:type="dxa"/>
            <w:noWrap/>
            <w:vAlign w:val="center"/>
          </w:tcPr>
          <w:p w14:paraId="71588D98" w14:textId="77777777" w:rsidR="004E27B1" w:rsidRPr="004B40E4" w:rsidRDefault="004E27B1" w:rsidP="004E27B1">
            <w:pPr>
              <w:rPr>
                <w:rFonts w:cstheme="minorHAnsi"/>
                <w:bCs/>
                <w:sz w:val="16"/>
                <w:szCs w:val="16"/>
              </w:rPr>
            </w:pPr>
            <w:r w:rsidRPr="004B40E4">
              <w:rPr>
                <w:rFonts w:cstheme="minorHAnsi"/>
                <w:bCs/>
                <w:sz w:val="16"/>
                <w:szCs w:val="16"/>
              </w:rPr>
              <w:t>07.08.2020</w:t>
            </w:r>
          </w:p>
        </w:tc>
        <w:tc>
          <w:tcPr>
            <w:tcW w:w="1134" w:type="dxa"/>
            <w:vAlign w:val="center"/>
          </w:tcPr>
          <w:p w14:paraId="6D3CF3D5" w14:textId="77777777" w:rsidR="004E27B1" w:rsidRPr="004B40E4" w:rsidRDefault="004E27B1" w:rsidP="004E27B1">
            <w:pPr>
              <w:rPr>
                <w:rFonts w:cstheme="minorHAnsi"/>
                <w:sz w:val="16"/>
                <w:szCs w:val="16"/>
              </w:rPr>
            </w:pPr>
            <w:r w:rsidRPr="004B40E4">
              <w:rPr>
                <w:rFonts w:cstheme="minorHAnsi"/>
                <w:sz w:val="16"/>
                <w:szCs w:val="16"/>
              </w:rPr>
              <w:t>Sieć Badawcza</w:t>
            </w:r>
          </w:p>
          <w:p w14:paraId="566316B5" w14:textId="77777777" w:rsidR="004E27B1" w:rsidRPr="004B40E4" w:rsidRDefault="004E27B1" w:rsidP="004E27B1">
            <w:pPr>
              <w:rPr>
                <w:rFonts w:cstheme="minorHAnsi"/>
                <w:sz w:val="16"/>
                <w:szCs w:val="16"/>
              </w:rPr>
            </w:pPr>
            <w:r w:rsidRPr="004B40E4">
              <w:rPr>
                <w:rFonts w:cstheme="minorHAnsi"/>
                <w:sz w:val="16"/>
                <w:szCs w:val="16"/>
              </w:rPr>
              <w:t>Łukasiewicz</w:t>
            </w:r>
          </w:p>
        </w:tc>
        <w:tc>
          <w:tcPr>
            <w:tcW w:w="1134" w:type="dxa"/>
            <w:vAlign w:val="center"/>
          </w:tcPr>
          <w:p w14:paraId="326AFFFC" w14:textId="77777777" w:rsidR="004E27B1" w:rsidRPr="004B40E4" w:rsidRDefault="004E27B1" w:rsidP="004E27B1">
            <w:pPr>
              <w:rPr>
                <w:rFonts w:cstheme="minorHAnsi"/>
                <w:bCs/>
                <w:sz w:val="16"/>
                <w:szCs w:val="16"/>
              </w:rPr>
            </w:pPr>
            <w:r w:rsidRPr="004B40E4">
              <w:rPr>
                <w:rFonts w:cstheme="minorHAnsi"/>
                <w:bCs/>
                <w:sz w:val="16"/>
                <w:szCs w:val="16"/>
              </w:rPr>
              <w:t xml:space="preserve">Załącznik 2a </w:t>
            </w:r>
            <w:r w:rsidRPr="004B40E4">
              <w:rPr>
                <w:rFonts w:cstheme="minorHAnsi"/>
              </w:rPr>
              <w:t xml:space="preserve"> </w:t>
            </w:r>
            <w:r w:rsidRPr="004B40E4">
              <w:rPr>
                <w:rFonts w:cstheme="minorHAnsi"/>
                <w:bCs/>
                <w:sz w:val="16"/>
                <w:szCs w:val="16"/>
              </w:rPr>
              <w:t xml:space="preserve">Lista planowanych projektów strategicznych  </w:t>
            </w:r>
          </w:p>
        </w:tc>
        <w:tc>
          <w:tcPr>
            <w:tcW w:w="2693" w:type="dxa"/>
            <w:vAlign w:val="center"/>
          </w:tcPr>
          <w:p w14:paraId="4DEB4568" w14:textId="77777777" w:rsidR="004E27B1" w:rsidRPr="004B40E4" w:rsidRDefault="004E27B1" w:rsidP="004E27B1">
            <w:pPr>
              <w:spacing w:before="120" w:after="120"/>
              <w:jc w:val="both"/>
              <w:rPr>
                <w:rFonts w:cstheme="minorHAnsi"/>
                <w:i/>
                <w:sz w:val="16"/>
                <w:szCs w:val="16"/>
              </w:rPr>
            </w:pPr>
          </w:p>
          <w:p w14:paraId="55D27EF9" w14:textId="77777777" w:rsidR="004E27B1" w:rsidRPr="004B40E4" w:rsidRDefault="004E27B1" w:rsidP="004E27B1">
            <w:pPr>
              <w:spacing w:before="120" w:after="120"/>
              <w:jc w:val="both"/>
              <w:rPr>
                <w:rFonts w:cstheme="minorHAnsi"/>
                <w:b/>
                <w:i/>
                <w:sz w:val="16"/>
                <w:szCs w:val="16"/>
              </w:rPr>
            </w:pPr>
            <w:r w:rsidRPr="004B40E4">
              <w:rPr>
                <w:rFonts w:cstheme="minorHAnsi"/>
                <w:b/>
                <w:i/>
                <w:sz w:val="16"/>
                <w:szCs w:val="16"/>
              </w:rPr>
              <w:t>1.Wdrażanie nowych form innowacji w przedsiębiorstwach</w:t>
            </w:r>
          </w:p>
          <w:p w14:paraId="075DE848" w14:textId="77777777" w:rsidR="004E27B1" w:rsidRPr="004B40E4" w:rsidRDefault="004E27B1" w:rsidP="004E27B1">
            <w:pPr>
              <w:spacing w:before="120" w:after="120"/>
              <w:jc w:val="both"/>
              <w:rPr>
                <w:rFonts w:cstheme="minorHAnsi"/>
                <w:i/>
                <w:sz w:val="16"/>
                <w:szCs w:val="16"/>
              </w:rPr>
            </w:pPr>
            <w:r w:rsidRPr="004B40E4">
              <w:rPr>
                <w:rFonts w:cstheme="minorHAnsi"/>
                <w:sz w:val="16"/>
                <w:szCs w:val="16"/>
              </w:rPr>
              <w:t>Opis tego projektu strategicznego w najmniejszym stopniu nie uwzględnia rozwoju form integracji i współdziałania MSP z organizacjami badawczymi.</w:t>
            </w:r>
          </w:p>
        </w:tc>
        <w:tc>
          <w:tcPr>
            <w:tcW w:w="3544" w:type="dxa"/>
            <w:vAlign w:val="center"/>
          </w:tcPr>
          <w:p w14:paraId="38A4D31F" w14:textId="51034DF9" w:rsidR="004E27B1" w:rsidRPr="004B40E4" w:rsidRDefault="004E27B1" w:rsidP="004E27B1">
            <w:pPr>
              <w:rPr>
                <w:rFonts w:cstheme="minorHAnsi"/>
                <w:sz w:val="16"/>
                <w:szCs w:val="16"/>
              </w:rPr>
            </w:pPr>
            <w:r w:rsidRPr="004B40E4">
              <w:rPr>
                <w:rFonts w:cstheme="minorHAnsi"/>
                <w:sz w:val="16"/>
                <w:szCs w:val="16"/>
              </w:rPr>
              <w:t>Średnie przedsiębiorstwa są w stanie, ale nie małe, a zwłaszcza mikro – tworzyć i rozwijać własne zaplecze badawcze; te ostatnie na ogół nie posiadają nawet możliwości laboratoryjno- testowych. Dl</w:t>
            </w:r>
            <w:r w:rsidR="007B7CD6" w:rsidRPr="004B40E4">
              <w:rPr>
                <w:rFonts w:cstheme="minorHAnsi"/>
                <w:sz w:val="16"/>
                <w:szCs w:val="16"/>
              </w:rPr>
              <w:t>a</w:t>
            </w:r>
            <w:r w:rsidRPr="004B40E4">
              <w:rPr>
                <w:rFonts w:cstheme="minorHAnsi"/>
                <w:sz w:val="16"/>
                <w:szCs w:val="16"/>
              </w:rPr>
              <w:t>tego powinien istnieć skuteczny system (informacji, zachęt) katalizujący wykorzystywanie przez takie przedsiębiorstwa zaplecza instytutów SBŁ, IB, także uczelni (</w:t>
            </w:r>
            <w:proofErr w:type="spellStart"/>
            <w:r w:rsidRPr="004B40E4">
              <w:rPr>
                <w:rFonts w:cstheme="minorHAnsi"/>
                <w:sz w:val="16"/>
                <w:szCs w:val="16"/>
              </w:rPr>
              <w:t>eg</w:t>
            </w:r>
            <w:proofErr w:type="spellEnd"/>
            <w:r w:rsidRPr="004B40E4">
              <w:rPr>
                <w:rFonts w:cstheme="minorHAnsi"/>
                <w:sz w:val="16"/>
                <w:szCs w:val="16"/>
              </w:rPr>
              <w:t>. na wzór systemu francuskiego).</w:t>
            </w:r>
          </w:p>
        </w:tc>
        <w:tc>
          <w:tcPr>
            <w:tcW w:w="3084" w:type="dxa"/>
            <w:vAlign w:val="center"/>
          </w:tcPr>
          <w:p w14:paraId="6CA03C1A" w14:textId="7F328000" w:rsidR="004E27B1" w:rsidRPr="004055BB" w:rsidRDefault="004E27B1" w:rsidP="004E27B1">
            <w:pPr>
              <w:rPr>
                <w:rFonts w:cstheme="minorHAnsi"/>
                <w:b/>
                <w:sz w:val="16"/>
                <w:szCs w:val="16"/>
              </w:rPr>
            </w:pPr>
            <w:r w:rsidRPr="004055BB">
              <w:rPr>
                <w:rFonts w:cstheme="minorHAnsi"/>
                <w:b/>
                <w:sz w:val="16"/>
                <w:szCs w:val="16"/>
              </w:rPr>
              <w:t>Organizacje badawcze wpisują się w IOB. Jedną z akredytowanych mazowieckich IOB jest m.in. Sieć Badawcza Łukasiewicza.</w:t>
            </w:r>
          </w:p>
          <w:p w14:paraId="49EC7B4C" w14:textId="77777777" w:rsidR="004E27B1" w:rsidRPr="004055BB" w:rsidRDefault="004E27B1" w:rsidP="004E27B1">
            <w:pPr>
              <w:rPr>
                <w:rFonts w:cstheme="minorHAnsi"/>
                <w:b/>
                <w:sz w:val="16"/>
                <w:szCs w:val="16"/>
              </w:rPr>
            </w:pPr>
          </w:p>
          <w:p w14:paraId="3E4AD813" w14:textId="77777777" w:rsidR="004E27B1" w:rsidRPr="004055BB" w:rsidRDefault="004E27B1" w:rsidP="004E27B1">
            <w:pPr>
              <w:rPr>
                <w:rFonts w:cstheme="minorHAnsi"/>
                <w:b/>
                <w:sz w:val="16"/>
                <w:szCs w:val="16"/>
              </w:rPr>
            </w:pPr>
            <w:r w:rsidRPr="004055BB">
              <w:rPr>
                <w:rFonts w:cstheme="minorHAnsi"/>
                <w:b/>
                <w:sz w:val="16"/>
                <w:szCs w:val="16"/>
              </w:rPr>
              <w:t>Projekt ma na celu</w:t>
            </w:r>
            <w:r w:rsidRPr="004055BB">
              <w:rPr>
                <w:rFonts w:cstheme="minorHAnsi"/>
                <w:b/>
              </w:rPr>
              <w:t xml:space="preserve"> </w:t>
            </w:r>
            <w:r w:rsidRPr="004055BB">
              <w:rPr>
                <w:rFonts w:cstheme="minorHAnsi"/>
                <w:b/>
                <w:sz w:val="16"/>
                <w:szCs w:val="16"/>
              </w:rPr>
              <w:t xml:space="preserve">umożliwienie MŚP dostępu do wyspecjalizowanej wiedzy i narzędzi, realizowany będzie poprzez udzielanie profesjonalnego wsparcia doradczego przez IOB. Zakres planowanych działań to </w:t>
            </w:r>
            <w:r w:rsidRPr="004055BB">
              <w:rPr>
                <w:rFonts w:cstheme="minorHAnsi"/>
                <w:b/>
              </w:rPr>
              <w:t xml:space="preserve"> „</w:t>
            </w:r>
            <w:r w:rsidRPr="004055BB">
              <w:rPr>
                <w:rFonts w:cstheme="minorHAnsi"/>
                <w:b/>
                <w:sz w:val="16"/>
                <w:szCs w:val="16"/>
              </w:rPr>
              <w:t xml:space="preserve">m.in. eksperckie wsparcie w rozpoczęciu działalności innowacyjnej i biznesowej do tworzenia innowacji, działania nakierowane na podwyższenie poziomu zdolności aplikowania o środki w regionalnych i krajowych programach operacyjnych, laboratorium pomysłu usług </w:t>
            </w:r>
            <w:r w:rsidRPr="004055BB">
              <w:rPr>
                <w:rFonts w:cstheme="minorHAnsi"/>
                <w:b/>
                <w:sz w:val="16"/>
                <w:szCs w:val="16"/>
              </w:rPr>
              <w:lastRenderedPageBreak/>
              <w:t>doradczych o charakterze proinnowacyjnym (nabór grantowy dla IOB/Partnerstw IOB), szeroko zakrojone działania informacyjne nakierowane na budowanie świadomości MŚP w zakresie dostępnych usług doradczych i innowacyjnych oferowanych przez IOB na Mazowszu oraz nakierowane na budowanie kultury innowacyjnej i świadomości nieuchronności procesu innowacyjnego.”</w:t>
            </w:r>
          </w:p>
          <w:p w14:paraId="186A56D8" w14:textId="77777777" w:rsidR="004E27B1" w:rsidRPr="004055BB" w:rsidRDefault="004E27B1" w:rsidP="004E27B1">
            <w:pPr>
              <w:rPr>
                <w:rFonts w:cstheme="minorHAnsi"/>
                <w:b/>
                <w:sz w:val="16"/>
                <w:szCs w:val="16"/>
              </w:rPr>
            </w:pPr>
          </w:p>
          <w:p w14:paraId="2644123F" w14:textId="789B8DDB" w:rsidR="004E27B1" w:rsidRPr="004055BB" w:rsidRDefault="004E27B1" w:rsidP="004E27B1">
            <w:pPr>
              <w:rPr>
                <w:rFonts w:cstheme="minorHAnsi"/>
                <w:b/>
                <w:sz w:val="16"/>
                <w:szCs w:val="16"/>
              </w:rPr>
            </w:pPr>
            <w:r w:rsidRPr="004055BB">
              <w:rPr>
                <w:rFonts w:cstheme="minorHAnsi"/>
                <w:b/>
                <w:sz w:val="16"/>
                <w:szCs w:val="16"/>
              </w:rPr>
              <w:t>W rozumieniu definicji IOB obowiązującej na Mazowszu ale też i funkcjonującego systemu akredytacji mazowieckich IOB to CTT są IOB tak więc sektor naukowy jest uwzględniony w tym systemie wsparcia. Instytut Technologii Eksploatacji - Państwowy Instytut Badawczy w Radomiu jest jedną z akredytowanych mazowieckich IOB, tak więc współpraca z instytucjami badawczymi jest przewidziana.</w:t>
            </w:r>
          </w:p>
        </w:tc>
      </w:tr>
      <w:tr w:rsidR="004E27B1" w:rsidRPr="004055BB" w14:paraId="578EE308" w14:textId="77777777" w:rsidTr="00C24048">
        <w:trPr>
          <w:gridAfter w:val="1"/>
          <w:wAfter w:w="10" w:type="dxa"/>
          <w:trHeight w:val="20"/>
        </w:trPr>
        <w:tc>
          <w:tcPr>
            <w:tcW w:w="461" w:type="dxa"/>
            <w:vAlign w:val="center"/>
          </w:tcPr>
          <w:p w14:paraId="79FA0C42" w14:textId="7339E8DF" w:rsidR="004E27B1" w:rsidRPr="00F94C59" w:rsidRDefault="003B30FB" w:rsidP="004E27B1">
            <w:pPr>
              <w:rPr>
                <w:rFonts w:cstheme="minorHAnsi"/>
                <w:b/>
                <w:bCs/>
              </w:rPr>
            </w:pPr>
            <w:r>
              <w:rPr>
                <w:rFonts w:cstheme="minorHAnsi"/>
                <w:b/>
                <w:bCs/>
              </w:rPr>
              <w:lastRenderedPageBreak/>
              <w:t>56</w:t>
            </w:r>
          </w:p>
        </w:tc>
        <w:tc>
          <w:tcPr>
            <w:tcW w:w="1377" w:type="dxa"/>
            <w:vAlign w:val="center"/>
          </w:tcPr>
          <w:p w14:paraId="08B54461" w14:textId="77777777" w:rsidR="004E27B1" w:rsidRPr="004B40E4" w:rsidRDefault="004E27B1" w:rsidP="004E27B1">
            <w:pPr>
              <w:rPr>
                <w:rFonts w:cstheme="minorHAnsi"/>
                <w:bCs/>
                <w:sz w:val="16"/>
                <w:szCs w:val="16"/>
              </w:rPr>
            </w:pPr>
            <w:r w:rsidRPr="004B40E4">
              <w:rPr>
                <w:rFonts w:cstheme="minorHAnsi"/>
                <w:bCs/>
                <w:sz w:val="16"/>
                <w:szCs w:val="16"/>
              </w:rPr>
              <w:t>(iii)</w:t>
            </w:r>
          </w:p>
          <w:p w14:paraId="2D0CEF38" w14:textId="77777777" w:rsidR="004E27B1" w:rsidRPr="004B40E4" w:rsidRDefault="004E27B1" w:rsidP="004E27B1">
            <w:pPr>
              <w:rPr>
                <w:rFonts w:cstheme="minorHAnsi"/>
                <w:bCs/>
                <w:sz w:val="16"/>
                <w:szCs w:val="16"/>
              </w:rPr>
            </w:pPr>
            <w:r w:rsidRPr="004B40E4">
              <w:rPr>
                <w:rFonts w:cstheme="minorHAnsi"/>
                <w:bCs/>
                <w:sz w:val="16"/>
                <w:szCs w:val="16"/>
              </w:rPr>
              <w:t>Zwiększenie wzrostu i konkurencyjności MŚP oraz tworzenie miejsc pracy w MŚP</w:t>
            </w:r>
          </w:p>
        </w:tc>
        <w:tc>
          <w:tcPr>
            <w:tcW w:w="709" w:type="dxa"/>
            <w:noWrap/>
            <w:vAlign w:val="center"/>
          </w:tcPr>
          <w:p w14:paraId="6441F0BD" w14:textId="77777777"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50BD61BE" w14:textId="77777777" w:rsidR="004E27B1" w:rsidRPr="004B40E4" w:rsidRDefault="004E27B1" w:rsidP="004E27B1">
            <w:pPr>
              <w:rPr>
                <w:rFonts w:cstheme="minorHAnsi"/>
                <w:sz w:val="16"/>
                <w:szCs w:val="16"/>
              </w:rPr>
            </w:pPr>
            <w:r w:rsidRPr="004B40E4">
              <w:rPr>
                <w:rFonts w:cstheme="minorHAnsi"/>
                <w:sz w:val="16"/>
                <w:szCs w:val="16"/>
              </w:rPr>
              <w:t>Lewiatan</w:t>
            </w:r>
          </w:p>
        </w:tc>
        <w:tc>
          <w:tcPr>
            <w:tcW w:w="1134" w:type="dxa"/>
            <w:vAlign w:val="center"/>
          </w:tcPr>
          <w:p w14:paraId="0C5BA31F" w14:textId="77777777" w:rsidR="004E27B1" w:rsidRPr="004B40E4" w:rsidRDefault="004E27B1" w:rsidP="004E27B1">
            <w:pPr>
              <w:rPr>
                <w:rFonts w:cstheme="minorHAnsi"/>
                <w:bCs/>
                <w:sz w:val="16"/>
                <w:szCs w:val="16"/>
              </w:rPr>
            </w:pPr>
            <w:r w:rsidRPr="004B40E4">
              <w:rPr>
                <w:rFonts w:cstheme="minorHAnsi"/>
                <w:bCs/>
                <w:sz w:val="16"/>
                <w:szCs w:val="16"/>
              </w:rPr>
              <w:t>2.1.1.1 Interwencje w ramach funduszy</w:t>
            </w:r>
          </w:p>
        </w:tc>
        <w:tc>
          <w:tcPr>
            <w:tcW w:w="2693" w:type="dxa"/>
            <w:vAlign w:val="center"/>
          </w:tcPr>
          <w:p w14:paraId="328DA1B9" w14:textId="77777777" w:rsidR="004E27B1" w:rsidRPr="004B40E4" w:rsidRDefault="004E27B1" w:rsidP="004E27B1">
            <w:pPr>
              <w:spacing w:before="120" w:after="120"/>
              <w:jc w:val="both"/>
              <w:rPr>
                <w:rFonts w:cstheme="minorHAnsi"/>
                <w:i/>
                <w:sz w:val="16"/>
                <w:szCs w:val="16"/>
              </w:rPr>
            </w:pPr>
            <w:r w:rsidRPr="004B40E4">
              <w:rPr>
                <w:rFonts w:cstheme="minorHAnsi"/>
                <w:i/>
                <w:sz w:val="16"/>
                <w:szCs w:val="16"/>
              </w:rPr>
              <w:t>W celu wdrożenia wyników badawczo-rozwojowych lub nowoczesnych technologii TIK dopuszcza się wsparcie usług doradczych świadczonych przez instytucje otoczenia biznesu (IOB) oraz specjalistycznych usług doradczych świadczonych przez przedsiębiorców , jako element projektu. Przyczyni się to jednocześnie do zacieśnienia współpracy między mikro, małymi i średnimi przedsiębiorstwami a instytucjami badawczymi.</w:t>
            </w:r>
          </w:p>
        </w:tc>
        <w:tc>
          <w:tcPr>
            <w:tcW w:w="3544" w:type="dxa"/>
            <w:vAlign w:val="center"/>
          </w:tcPr>
          <w:p w14:paraId="7E81F84A" w14:textId="029DF6D6" w:rsidR="004E27B1" w:rsidRPr="004B40E4" w:rsidRDefault="004E27B1" w:rsidP="004E27B1">
            <w:pPr>
              <w:rPr>
                <w:rFonts w:cstheme="minorHAnsi"/>
                <w:bCs/>
                <w:sz w:val="16"/>
                <w:szCs w:val="16"/>
              </w:rPr>
            </w:pPr>
            <w:r w:rsidRPr="004B40E4">
              <w:rPr>
                <w:rFonts w:cstheme="minorHAnsi"/>
                <w:bCs/>
                <w:sz w:val="16"/>
                <w:szCs w:val="16"/>
              </w:rPr>
              <w:t xml:space="preserve">Zalecamy rozważenie dopuszczenia specjalistycznych usług doradczych świadczonych również przez podmioty bez statusu IOB. Usługi internetowe i  te związane ze sprzedażą w </w:t>
            </w:r>
            <w:proofErr w:type="spellStart"/>
            <w:r w:rsidRPr="004B40E4">
              <w:rPr>
                <w:rFonts w:cstheme="minorHAnsi"/>
                <w:bCs/>
                <w:sz w:val="16"/>
                <w:szCs w:val="16"/>
              </w:rPr>
              <w:t>internecie</w:t>
            </w:r>
            <w:proofErr w:type="spellEnd"/>
            <w:r w:rsidRPr="004B40E4">
              <w:rPr>
                <w:rFonts w:cstheme="minorHAnsi"/>
                <w:bCs/>
                <w:sz w:val="16"/>
                <w:szCs w:val="16"/>
              </w:rPr>
              <w:t xml:space="preserve"> (np. e-learning, </w:t>
            </w:r>
            <w:proofErr w:type="spellStart"/>
            <w:r w:rsidRPr="004B40E4">
              <w:rPr>
                <w:rFonts w:cstheme="minorHAnsi"/>
                <w:bCs/>
                <w:sz w:val="16"/>
                <w:szCs w:val="16"/>
              </w:rPr>
              <w:t>digital</w:t>
            </w:r>
            <w:proofErr w:type="spellEnd"/>
            <w:r w:rsidRPr="004B40E4">
              <w:rPr>
                <w:rFonts w:cstheme="minorHAnsi"/>
                <w:bCs/>
                <w:sz w:val="16"/>
                <w:szCs w:val="16"/>
              </w:rPr>
              <w:t xml:space="preserve"> marketing, </w:t>
            </w:r>
            <w:proofErr w:type="spellStart"/>
            <w:r w:rsidRPr="004B40E4">
              <w:rPr>
                <w:rFonts w:cstheme="minorHAnsi"/>
                <w:bCs/>
                <w:sz w:val="16"/>
                <w:szCs w:val="16"/>
              </w:rPr>
              <w:t>google</w:t>
            </w:r>
            <w:proofErr w:type="spellEnd"/>
            <w:r w:rsidRPr="004B40E4">
              <w:rPr>
                <w:rFonts w:cstheme="minorHAnsi"/>
                <w:bCs/>
                <w:sz w:val="16"/>
                <w:szCs w:val="16"/>
              </w:rPr>
              <w:t xml:space="preserve"> ad-</w:t>
            </w:r>
            <w:proofErr w:type="spellStart"/>
            <w:r w:rsidRPr="004B40E4">
              <w:rPr>
                <w:rFonts w:cstheme="minorHAnsi"/>
                <w:bCs/>
                <w:sz w:val="16"/>
                <w:szCs w:val="16"/>
              </w:rPr>
              <w:t>words</w:t>
            </w:r>
            <w:proofErr w:type="spellEnd"/>
            <w:r w:rsidRPr="004B40E4">
              <w:rPr>
                <w:rFonts w:cstheme="minorHAnsi"/>
                <w:bCs/>
                <w:sz w:val="16"/>
                <w:szCs w:val="16"/>
              </w:rPr>
              <w:t xml:space="preserve">, </w:t>
            </w:r>
            <w:proofErr w:type="spellStart"/>
            <w:r w:rsidRPr="004B40E4">
              <w:rPr>
                <w:rFonts w:cstheme="minorHAnsi"/>
                <w:bCs/>
                <w:sz w:val="16"/>
                <w:szCs w:val="16"/>
              </w:rPr>
              <w:t>social</w:t>
            </w:r>
            <w:proofErr w:type="spellEnd"/>
            <w:r w:rsidRPr="004B40E4">
              <w:rPr>
                <w:rFonts w:cstheme="minorHAnsi"/>
                <w:bCs/>
                <w:sz w:val="16"/>
                <w:szCs w:val="16"/>
              </w:rPr>
              <w:t xml:space="preserve"> media) zmieniają się bardzo szybko i są to wąskie specjalizacje.</w:t>
            </w:r>
          </w:p>
        </w:tc>
        <w:tc>
          <w:tcPr>
            <w:tcW w:w="3084" w:type="dxa"/>
            <w:vAlign w:val="center"/>
          </w:tcPr>
          <w:p w14:paraId="5B1F3707" w14:textId="0FA7AAC0" w:rsidR="004E27B1" w:rsidRPr="004055BB" w:rsidRDefault="004E27B1" w:rsidP="004E27B1">
            <w:pPr>
              <w:rPr>
                <w:rFonts w:cstheme="minorHAnsi"/>
                <w:b/>
                <w:sz w:val="16"/>
                <w:szCs w:val="16"/>
              </w:rPr>
            </w:pPr>
            <w:r w:rsidRPr="004055BB">
              <w:rPr>
                <w:rFonts w:cstheme="minorHAnsi"/>
                <w:b/>
                <w:sz w:val="16"/>
                <w:szCs w:val="16"/>
              </w:rPr>
              <w:t xml:space="preserve">Uwaga nie została uwzględniona. Na poziomie konkursu może być możliwość korzystania z podwykonawstwa na określonym procencie lub realizowanie projektu w partnerstwie. </w:t>
            </w:r>
            <w:r w:rsidRPr="004055BB">
              <w:rPr>
                <w:rFonts w:cstheme="minorHAnsi"/>
                <w:b/>
              </w:rPr>
              <w:t xml:space="preserve"> </w:t>
            </w:r>
            <w:r w:rsidRPr="004055BB">
              <w:rPr>
                <w:rFonts w:cstheme="minorHAnsi"/>
                <w:b/>
                <w:sz w:val="16"/>
                <w:szCs w:val="16"/>
              </w:rPr>
              <w:t>Środki publiczne wspierają również te obszary, które nie są w zainteresowaniu sektora prywatnego. Kwestia zaangażowania podmiotów bez statusu IOB jest do zastanowienia ale nie w formie bezpośredniej. Szczegóły będą ustalone na poziomie Regulaminu i kosztów kwalifikowalnych.</w:t>
            </w:r>
          </w:p>
        </w:tc>
      </w:tr>
      <w:tr w:rsidR="004E27B1" w:rsidRPr="004055BB" w14:paraId="24CA480A" w14:textId="77777777" w:rsidTr="00C24048">
        <w:trPr>
          <w:gridAfter w:val="1"/>
          <w:wAfter w:w="10" w:type="dxa"/>
          <w:trHeight w:val="20"/>
        </w:trPr>
        <w:tc>
          <w:tcPr>
            <w:tcW w:w="461" w:type="dxa"/>
            <w:vAlign w:val="center"/>
          </w:tcPr>
          <w:p w14:paraId="1FA87B6E" w14:textId="2E4E456B" w:rsidR="004E27B1" w:rsidRPr="00F94C59" w:rsidRDefault="003B30FB" w:rsidP="004E27B1">
            <w:pPr>
              <w:rPr>
                <w:rFonts w:cstheme="minorHAnsi"/>
                <w:b/>
                <w:bCs/>
              </w:rPr>
            </w:pPr>
            <w:r>
              <w:rPr>
                <w:rFonts w:cstheme="minorHAnsi"/>
                <w:b/>
                <w:bCs/>
              </w:rPr>
              <w:t>57</w:t>
            </w:r>
          </w:p>
        </w:tc>
        <w:tc>
          <w:tcPr>
            <w:tcW w:w="1377" w:type="dxa"/>
            <w:vAlign w:val="center"/>
          </w:tcPr>
          <w:p w14:paraId="1D93F66B" w14:textId="77777777" w:rsidR="004E27B1" w:rsidRPr="004B40E4" w:rsidRDefault="004E27B1" w:rsidP="004E27B1">
            <w:pPr>
              <w:rPr>
                <w:rFonts w:cstheme="minorHAnsi"/>
                <w:bCs/>
                <w:sz w:val="16"/>
                <w:szCs w:val="16"/>
              </w:rPr>
            </w:pPr>
            <w:r w:rsidRPr="004B40E4">
              <w:rPr>
                <w:rFonts w:cstheme="minorHAnsi"/>
                <w:bCs/>
                <w:sz w:val="16"/>
                <w:szCs w:val="16"/>
              </w:rPr>
              <w:t>(iii)</w:t>
            </w:r>
          </w:p>
          <w:p w14:paraId="506116F9" w14:textId="77777777" w:rsidR="004E27B1" w:rsidRPr="004B40E4" w:rsidRDefault="004E27B1" w:rsidP="004E27B1">
            <w:pPr>
              <w:rPr>
                <w:rFonts w:cstheme="minorHAnsi"/>
                <w:bCs/>
                <w:sz w:val="16"/>
                <w:szCs w:val="16"/>
              </w:rPr>
            </w:pPr>
            <w:r w:rsidRPr="004B40E4">
              <w:rPr>
                <w:rFonts w:cstheme="minorHAnsi"/>
                <w:bCs/>
                <w:sz w:val="16"/>
                <w:szCs w:val="16"/>
              </w:rPr>
              <w:t>Zwiększenie wzrostu i konkurencyjności MŚP oraz tworzenie miejsc pracy w MŚP</w:t>
            </w:r>
          </w:p>
        </w:tc>
        <w:tc>
          <w:tcPr>
            <w:tcW w:w="709" w:type="dxa"/>
            <w:noWrap/>
            <w:vAlign w:val="center"/>
          </w:tcPr>
          <w:p w14:paraId="37BB3FD3" w14:textId="77777777"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258C54AD" w14:textId="77777777" w:rsidR="004E27B1" w:rsidRPr="004B40E4" w:rsidRDefault="004E27B1" w:rsidP="004E27B1">
            <w:pPr>
              <w:rPr>
                <w:rFonts w:cstheme="minorHAnsi"/>
                <w:sz w:val="16"/>
                <w:szCs w:val="16"/>
              </w:rPr>
            </w:pPr>
            <w:r w:rsidRPr="004B40E4">
              <w:rPr>
                <w:rFonts w:cstheme="minorHAnsi"/>
                <w:sz w:val="16"/>
                <w:szCs w:val="16"/>
              </w:rPr>
              <w:t>Lewiatan</w:t>
            </w:r>
          </w:p>
        </w:tc>
        <w:tc>
          <w:tcPr>
            <w:tcW w:w="1134" w:type="dxa"/>
            <w:vAlign w:val="center"/>
          </w:tcPr>
          <w:p w14:paraId="13992E38" w14:textId="77777777" w:rsidR="004E27B1" w:rsidRPr="004B40E4" w:rsidRDefault="004E27B1" w:rsidP="004E27B1">
            <w:pPr>
              <w:spacing w:before="240" w:after="240"/>
              <w:rPr>
                <w:rFonts w:cstheme="minorHAnsi"/>
                <w:bCs/>
                <w:sz w:val="16"/>
                <w:szCs w:val="16"/>
              </w:rPr>
            </w:pPr>
            <w:r w:rsidRPr="004B40E4">
              <w:rPr>
                <w:rFonts w:cstheme="minorHAnsi"/>
                <w:bCs/>
                <w:sz w:val="16"/>
                <w:szCs w:val="16"/>
              </w:rPr>
              <w:t>2.1.1.1 Interwencje w ramach funduszy</w:t>
            </w:r>
          </w:p>
        </w:tc>
        <w:tc>
          <w:tcPr>
            <w:tcW w:w="2693" w:type="dxa"/>
            <w:vAlign w:val="center"/>
          </w:tcPr>
          <w:p w14:paraId="768EC4C0" w14:textId="77777777" w:rsidR="004E27B1" w:rsidRPr="004B40E4" w:rsidRDefault="004E27B1" w:rsidP="004E27B1">
            <w:pPr>
              <w:rPr>
                <w:rFonts w:cstheme="minorHAnsi"/>
                <w:i/>
                <w:sz w:val="16"/>
                <w:szCs w:val="16"/>
              </w:rPr>
            </w:pPr>
            <w:r w:rsidRPr="004B40E4">
              <w:rPr>
                <w:rFonts w:cstheme="minorHAnsi"/>
                <w:i/>
                <w:sz w:val="16"/>
                <w:szCs w:val="16"/>
              </w:rPr>
              <w:t>a także podwyższenie poziomu zdolności aplikowania o środki w regionalnych i krajowych programach operacyjnych</w:t>
            </w:r>
          </w:p>
        </w:tc>
        <w:tc>
          <w:tcPr>
            <w:tcW w:w="3544" w:type="dxa"/>
            <w:vAlign w:val="center"/>
          </w:tcPr>
          <w:p w14:paraId="5E1EF29C" w14:textId="77777777" w:rsidR="004E27B1" w:rsidRPr="004B40E4" w:rsidRDefault="004E27B1" w:rsidP="004E27B1">
            <w:pPr>
              <w:rPr>
                <w:rFonts w:cstheme="minorHAnsi"/>
                <w:sz w:val="16"/>
                <w:szCs w:val="16"/>
              </w:rPr>
            </w:pPr>
            <w:r w:rsidRPr="004B40E4">
              <w:rPr>
                <w:rFonts w:cstheme="minorHAnsi"/>
                <w:sz w:val="16"/>
                <w:szCs w:val="16"/>
              </w:rPr>
              <w:t>Prosimy o doprecyzowanie -  w jaki sposób?  jak zostanie podwyższony poziom zdolności aplikowania o środki? Szkolenia? Pomoc przy pisaniu wniosku?</w:t>
            </w:r>
          </w:p>
        </w:tc>
        <w:tc>
          <w:tcPr>
            <w:tcW w:w="3084" w:type="dxa"/>
            <w:vAlign w:val="center"/>
          </w:tcPr>
          <w:p w14:paraId="644E240F" w14:textId="21BE05EB" w:rsidR="004E27B1" w:rsidRPr="002654C2" w:rsidRDefault="004E27B1" w:rsidP="004E27B1">
            <w:pPr>
              <w:rPr>
                <w:rFonts w:cstheme="minorHAnsi"/>
                <w:b/>
                <w:sz w:val="16"/>
                <w:szCs w:val="16"/>
              </w:rPr>
            </w:pPr>
            <w:r w:rsidRPr="004055BB">
              <w:rPr>
                <w:rFonts w:cstheme="minorHAnsi"/>
                <w:b/>
                <w:sz w:val="16"/>
                <w:szCs w:val="16"/>
              </w:rPr>
              <w:t xml:space="preserve">Szczegóły zostaną doprecyzowane na późniejszym etapie prac (SZOOP/Regulamin konkursów),  Wykorzystane zostaną metody funkcjonujące na rynku dopasowane do potrzeb odbiorców ostatecznych wsparcia. </w:t>
            </w:r>
          </w:p>
        </w:tc>
      </w:tr>
      <w:tr w:rsidR="004E27B1" w:rsidRPr="004055BB" w14:paraId="725B0F77" w14:textId="77777777" w:rsidTr="00C24048">
        <w:trPr>
          <w:gridAfter w:val="1"/>
          <w:wAfter w:w="10" w:type="dxa"/>
          <w:trHeight w:val="20"/>
        </w:trPr>
        <w:tc>
          <w:tcPr>
            <w:tcW w:w="461" w:type="dxa"/>
            <w:vAlign w:val="center"/>
          </w:tcPr>
          <w:p w14:paraId="7F3A7362" w14:textId="11F5CCB5" w:rsidR="004E27B1" w:rsidRPr="004055BB" w:rsidRDefault="003B30FB" w:rsidP="004E27B1">
            <w:pPr>
              <w:rPr>
                <w:rFonts w:cstheme="minorHAnsi"/>
                <w:b/>
                <w:bCs/>
              </w:rPr>
            </w:pPr>
            <w:r>
              <w:rPr>
                <w:rFonts w:cstheme="minorHAnsi"/>
                <w:b/>
                <w:bCs/>
              </w:rPr>
              <w:t>58</w:t>
            </w:r>
          </w:p>
        </w:tc>
        <w:tc>
          <w:tcPr>
            <w:tcW w:w="1377" w:type="dxa"/>
            <w:vAlign w:val="center"/>
          </w:tcPr>
          <w:p w14:paraId="006968F2" w14:textId="77777777" w:rsidR="004E27B1" w:rsidRPr="004B40E4" w:rsidRDefault="004E27B1" w:rsidP="004E27B1">
            <w:pPr>
              <w:rPr>
                <w:rFonts w:cstheme="minorHAnsi"/>
                <w:bCs/>
                <w:sz w:val="16"/>
                <w:szCs w:val="16"/>
              </w:rPr>
            </w:pPr>
            <w:r w:rsidRPr="004B40E4">
              <w:rPr>
                <w:rFonts w:cstheme="minorHAnsi"/>
                <w:bCs/>
                <w:sz w:val="16"/>
                <w:szCs w:val="16"/>
              </w:rPr>
              <w:t>(iii)</w:t>
            </w:r>
          </w:p>
          <w:p w14:paraId="66EBC695" w14:textId="77777777" w:rsidR="004E27B1" w:rsidRPr="004B40E4" w:rsidRDefault="004E27B1" w:rsidP="004E27B1">
            <w:pPr>
              <w:rPr>
                <w:rFonts w:cstheme="minorHAnsi"/>
                <w:bCs/>
                <w:sz w:val="16"/>
                <w:szCs w:val="16"/>
              </w:rPr>
            </w:pPr>
            <w:r w:rsidRPr="004B40E4">
              <w:rPr>
                <w:rFonts w:cstheme="minorHAnsi"/>
                <w:bCs/>
                <w:sz w:val="16"/>
                <w:szCs w:val="16"/>
              </w:rPr>
              <w:t xml:space="preserve">Zwiększenie wzrostu i </w:t>
            </w:r>
            <w:r w:rsidRPr="004B40E4">
              <w:rPr>
                <w:rFonts w:cstheme="minorHAnsi"/>
                <w:bCs/>
                <w:sz w:val="16"/>
                <w:szCs w:val="16"/>
              </w:rPr>
              <w:lastRenderedPageBreak/>
              <w:t>konkurencyjności MŚP oraz tworzenie miejsc pracy w MŚP</w:t>
            </w:r>
          </w:p>
        </w:tc>
        <w:tc>
          <w:tcPr>
            <w:tcW w:w="709" w:type="dxa"/>
            <w:noWrap/>
            <w:vAlign w:val="center"/>
          </w:tcPr>
          <w:p w14:paraId="7E2E2495" w14:textId="77777777" w:rsidR="004E27B1" w:rsidRPr="004B40E4" w:rsidRDefault="004E27B1" w:rsidP="004E27B1">
            <w:pPr>
              <w:rPr>
                <w:rFonts w:cstheme="minorHAnsi"/>
                <w:bCs/>
                <w:sz w:val="16"/>
                <w:szCs w:val="16"/>
              </w:rPr>
            </w:pPr>
            <w:r w:rsidRPr="004B40E4">
              <w:rPr>
                <w:rFonts w:cstheme="minorHAnsi"/>
                <w:bCs/>
                <w:sz w:val="16"/>
                <w:szCs w:val="16"/>
              </w:rPr>
              <w:lastRenderedPageBreak/>
              <w:t>21.08.2020</w:t>
            </w:r>
          </w:p>
        </w:tc>
        <w:tc>
          <w:tcPr>
            <w:tcW w:w="1134" w:type="dxa"/>
            <w:vAlign w:val="center"/>
          </w:tcPr>
          <w:p w14:paraId="4B3E6A47" w14:textId="77777777" w:rsidR="004E27B1" w:rsidRPr="004B40E4" w:rsidRDefault="004E27B1" w:rsidP="004E27B1">
            <w:pPr>
              <w:rPr>
                <w:rFonts w:cstheme="minorHAnsi"/>
                <w:sz w:val="16"/>
                <w:szCs w:val="16"/>
              </w:rPr>
            </w:pPr>
            <w:r w:rsidRPr="004B40E4">
              <w:rPr>
                <w:rFonts w:cstheme="minorHAnsi"/>
                <w:sz w:val="16"/>
                <w:szCs w:val="16"/>
              </w:rPr>
              <w:t>Lewiatan</w:t>
            </w:r>
          </w:p>
        </w:tc>
        <w:tc>
          <w:tcPr>
            <w:tcW w:w="1134" w:type="dxa"/>
            <w:vAlign w:val="center"/>
          </w:tcPr>
          <w:p w14:paraId="34801344" w14:textId="77777777" w:rsidR="004E27B1" w:rsidRPr="004B40E4" w:rsidRDefault="004E27B1" w:rsidP="004E27B1">
            <w:pPr>
              <w:rPr>
                <w:rFonts w:cstheme="minorHAnsi"/>
                <w:sz w:val="16"/>
                <w:szCs w:val="16"/>
              </w:rPr>
            </w:pPr>
            <w:r w:rsidRPr="004B40E4">
              <w:rPr>
                <w:rFonts w:cstheme="minorHAnsi"/>
                <w:sz w:val="16"/>
                <w:szCs w:val="16"/>
              </w:rPr>
              <w:t xml:space="preserve">Główne grupy docelowe – </w:t>
            </w:r>
            <w:r w:rsidRPr="004B40E4">
              <w:rPr>
                <w:rFonts w:cstheme="minorHAnsi"/>
                <w:sz w:val="16"/>
                <w:szCs w:val="16"/>
              </w:rPr>
              <w:lastRenderedPageBreak/>
              <w:t xml:space="preserve">art. 17 ust. 3 lit. d) </w:t>
            </w:r>
            <w:proofErr w:type="spellStart"/>
            <w:r w:rsidRPr="004B40E4">
              <w:rPr>
                <w:rFonts w:cstheme="minorHAnsi"/>
                <w:sz w:val="16"/>
                <w:szCs w:val="16"/>
              </w:rPr>
              <w:t>ppkt</w:t>
            </w:r>
            <w:proofErr w:type="spellEnd"/>
            <w:r w:rsidRPr="004B40E4">
              <w:rPr>
                <w:rFonts w:cstheme="minorHAnsi"/>
                <w:sz w:val="16"/>
                <w:szCs w:val="16"/>
              </w:rPr>
              <w:t xml:space="preserve"> (iii)</w:t>
            </w:r>
          </w:p>
        </w:tc>
        <w:tc>
          <w:tcPr>
            <w:tcW w:w="2693" w:type="dxa"/>
            <w:vAlign w:val="center"/>
          </w:tcPr>
          <w:p w14:paraId="306FD9A4" w14:textId="77777777" w:rsidR="004E27B1" w:rsidRPr="004B40E4" w:rsidRDefault="004E27B1" w:rsidP="004E27B1">
            <w:pPr>
              <w:rPr>
                <w:rFonts w:cstheme="minorHAnsi"/>
                <w:i/>
                <w:sz w:val="16"/>
                <w:szCs w:val="16"/>
              </w:rPr>
            </w:pPr>
            <w:r w:rsidRPr="004B40E4">
              <w:rPr>
                <w:rFonts w:cstheme="minorHAnsi"/>
                <w:i/>
                <w:sz w:val="16"/>
                <w:szCs w:val="16"/>
              </w:rPr>
              <w:lastRenderedPageBreak/>
              <w:t xml:space="preserve">Zestawienie głównych grup docelowych: </w:t>
            </w:r>
          </w:p>
          <w:p w14:paraId="4DFD3C6C" w14:textId="77777777" w:rsidR="004E27B1" w:rsidRPr="004B40E4" w:rsidRDefault="004E27B1" w:rsidP="004E27B1">
            <w:pPr>
              <w:rPr>
                <w:rFonts w:cstheme="minorHAnsi"/>
                <w:i/>
                <w:sz w:val="16"/>
                <w:szCs w:val="16"/>
              </w:rPr>
            </w:pPr>
            <w:r w:rsidRPr="004B40E4">
              <w:rPr>
                <w:rFonts w:cstheme="minorHAnsi"/>
                <w:i/>
                <w:sz w:val="16"/>
                <w:szCs w:val="16"/>
              </w:rPr>
              <w:lastRenderedPageBreak/>
              <w:t>- mikro, małe i średnie przedsiębiorstwa,</w:t>
            </w:r>
          </w:p>
        </w:tc>
        <w:tc>
          <w:tcPr>
            <w:tcW w:w="3544" w:type="dxa"/>
            <w:vAlign w:val="center"/>
          </w:tcPr>
          <w:p w14:paraId="0703DEE5" w14:textId="77777777" w:rsidR="004E27B1" w:rsidRPr="004B40E4" w:rsidRDefault="004E27B1" w:rsidP="004E27B1">
            <w:pPr>
              <w:rPr>
                <w:rFonts w:cstheme="minorHAnsi"/>
                <w:sz w:val="16"/>
                <w:szCs w:val="16"/>
              </w:rPr>
            </w:pPr>
          </w:p>
        </w:tc>
        <w:tc>
          <w:tcPr>
            <w:tcW w:w="3084" w:type="dxa"/>
            <w:vAlign w:val="center"/>
          </w:tcPr>
          <w:p w14:paraId="3A8A9AA2" w14:textId="1DBB0868" w:rsidR="004E27B1" w:rsidRPr="002654C2" w:rsidRDefault="004E27B1" w:rsidP="004E27B1">
            <w:pPr>
              <w:rPr>
                <w:rFonts w:cstheme="minorHAnsi"/>
                <w:b/>
                <w:sz w:val="16"/>
                <w:szCs w:val="16"/>
              </w:rPr>
            </w:pPr>
            <w:r w:rsidRPr="004055BB">
              <w:rPr>
                <w:rFonts w:cstheme="minorHAnsi"/>
                <w:b/>
                <w:sz w:val="16"/>
                <w:szCs w:val="16"/>
              </w:rPr>
              <w:t>Uwaga uwzględniona</w:t>
            </w:r>
          </w:p>
        </w:tc>
      </w:tr>
      <w:tr w:rsidR="004E27B1" w:rsidRPr="004055BB" w14:paraId="2E2BB52D" w14:textId="77777777" w:rsidTr="00C24048">
        <w:trPr>
          <w:gridAfter w:val="1"/>
          <w:wAfter w:w="10" w:type="dxa"/>
          <w:trHeight w:val="20"/>
        </w:trPr>
        <w:tc>
          <w:tcPr>
            <w:tcW w:w="461" w:type="dxa"/>
            <w:vAlign w:val="center"/>
          </w:tcPr>
          <w:p w14:paraId="2A6D4789" w14:textId="4D247B86" w:rsidR="004E27B1" w:rsidRPr="004055BB" w:rsidRDefault="004E27B1" w:rsidP="004E27B1">
            <w:pPr>
              <w:rPr>
                <w:rFonts w:cstheme="minorHAnsi"/>
                <w:b/>
                <w:bCs/>
              </w:rPr>
            </w:pPr>
            <w:r>
              <w:rPr>
                <w:rFonts w:cstheme="minorHAnsi"/>
                <w:b/>
                <w:bCs/>
              </w:rPr>
              <w:t>5</w:t>
            </w:r>
            <w:r w:rsidR="00D12C63">
              <w:rPr>
                <w:rFonts w:cstheme="minorHAnsi"/>
                <w:b/>
                <w:bCs/>
              </w:rPr>
              <w:t>9</w:t>
            </w:r>
          </w:p>
        </w:tc>
        <w:tc>
          <w:tcPr>
            <w:tcW w:w="1377" w:type="dxa"/>
            <w:vAlign w:val="center"/>
          </w:tcPr>
          <w:p w14:paraId="3D5E1DA0" w14:textId="77777777" w:rsidR="004E27B1" w:rsidRPr="004B40E4" w:rsidRDefault="004E27B1" w:rsidP="004E27B1">
            <w:pPr>
              <w:rPr>
                <w:rFonts w:cstheme="minorHAnsi"/>
                <w:bCs/>
                <w:sz w:val="16"/>
                <w:szCs w:val="16"/>
              </w:rPr>
            </w:pPr>
            <w:r w:rsidRPr="004B40E4">
              <w:rPr>
                <w:rFonts w:cstheme="minorHAnsi"/>
                <w:bCs/>
                <w:sz w:val="16"/>
                <w:szCs w:val="16"/>
              </w:rPr>
              <w:t>(iii)</w:t>
            </w:r>
          </w:p>
          <w:p w14:paraId="5EA34835" w14:textId="77777777" w:rsidR="004E27B1" w:rsidRPr="004B40E4" w:rsidRDefault="004E27B1" w:rsidP="004E27B1">
            <w:pPr>
              <w:rPr>
                <w:rFonts w:cstheme="minorHAnsi"/>
                <w:bCs/>
                <w:sz w:val="16"/>
                <w:szCs w:val="16"/>
              </w:rPr>
            </w:pPr>
            <w:r w:rsidRPr="004B40E4">
              <w:rPr>
                <w:rFonts w:cstheme="minorHAnsi"/>
                <w:bCs/>
                <w:sz w:val="16"/>
                <w:szCs w:val="16"/>
              </w:rPr>
              <w:t>Zwiększenie wzrostu i konkurencyjności MŚP oraz tworzenie miejsc pracy w MŚP</w:t>
            </w:r>
          </w:p>
        </w:tc>
        <w:tc>
          <w:tcPr>
            <w:tcW w:w="709" w:type="dxa"/>
            <w:noWrap/>
            <w:vAlign w:val="center"/>
          </w:tcPr>
          <w:p w14:paraId="3916053A" w14:textId="77777777" w:rsidR="004E27B1" w:rsidRPr="004B40E4" w:rsidRDefault="004E27B1" w:rsidP="004E27B1">
            <w:pPr>
              <w:rPr>
                <w:rFonts w:cstheme="minorHAnsi"/>
                <w:bCs/>
                <w:sz w:val="16"/>
                <w:szCs w:val="16"/>
              </w:rPr>
            </w:pPr>
            <w:r w:rsidRPr="004B40E4">
              <w:rPr>
                <w:rFonts w:cstheme="minorHAnsi"/>
                <w:bCs/>
                <w:sz w:val="16"/>
                <w:szCs w:val="16"/>
              </w:rPr>
              <w:t>21.08.2020</w:t>
            </w:r>
          </w:p>
        </w:tc>
        <w:tc>
          <w:tcPr>
            <w:tcW w:w="1134" w:type="dxa"/>
            <w:vAlign w:val="center"/>
          </w:tcPr>
          <w:p w14:paraId="1CD35219" w14:textId="77777777" w:rsidR="004E27B1" w:rsidRPr="004B40E4" w:rsidRDefault="004E27B1" w:rsidP="004E27B1">
            <w:pPr>
              <w:rPr>
                <w:rFonts w:cstheme="minorHAnsi"/>
                <w:sz w:val="16"/>
                <w:szCs w:val="16"/>
              </w:rPr>
            </w:pPr>
            <w:r w:rsidRPr="004B40E4">
              <w:rPr>
                <w:rFonts w:cstheme="minorHAnsi"/>
                <w:sz w:val="16"/>
                <w:szCs w:val="16"/>
              </w:rPr>
              <w:t>Lewiatan</w:t>
            </w:r>
          </w:p>
        </w:tc>
        <w:tc>
          <w:tcPr>
            <w:tcW w:w="1134" w:type="dxa"/>
            <w:vAlign w:val="center"/>
          </w:tcPr>
          <w:p w14:paraId="72013C41" w14:textId="77777777" w:rsidR="004E27B1" w:rsidRPr="004B40E4" w:rsidRDefault="004E27B1" w:rsidP="004E27B1">
            <w:pPr>
              <w:rPr>
                <w:rFonts w:cstheme="minorHAnsi"/>
                <w:bCs/>
                <w:sz w:val="16"/>
                <w:szCs w:val="16"/>
              </w:rPr>
            </w:pPr>
            <w:r w:rsidRPr="004B40E4">
              <w:rPr>
                <w:rFonts w:cstheme="minorHAnsi"/>
                <w:bCs/>
                <w:sz w:val="16"/>
                <w:szCs w:val="16"/>
              </w:rPr>
              <w:t>Załącznik 2 a</w:t>
            </w:r>
          </w:p>
          <w:p w14:paraId="34718C24" w14:textId="77777777" w:rsidR="004E27B1" w:rsidRPr="004B40E4" w:rsidRDefault="004E27B1" w:rsidP="004E27B1">
            <w:pPr>
              <w:rPr>
                <w:rFonts w:cstheme="minorHAnsi"/>
                <w:bCs/>
                <w:sz w:val="16"/>
                <w:szCs w:val="16"/>
              </w:rPr>
            </w:pPr>
            <w:r w:rsidRPr="004B40E4">
              <w:rPr>
                <w:rFonts w:cstheme="minorHAnsi"/>
                <w:bCs/>
                <w:sz w:val="16"/>
                <w:szCs w:val="16"/>
              </w:rPr>
              <w:t xml:space="preserve">Lista planowanych projektów strategicznych  </w:t>
            </w:r>
          </w:p>
        </w:tc>
        <w:tc>
          <w:tcPr>
            <w:tcW w:w="2693" w:type="dxa"/>
            <w:vAlign w:val="center"/>
          </w:tcPr>
          <w:p w14:paraId="031A04BE" w14:textId="77777777" w:rsidR="004E27B1" w:rsidRPr="004B40E4" w:rsidRDefault="004E27B1" w:rsidP="004E27B1">
            <w:pPr>
              <w:pStyle w:val="Tekstkomentarza"/>
              <w:rPr>
                <w:rFonts w:cstheme="minorHAnsi"/>
                <w:i/>
                <w:sz w:val="16"/>
                <w:szCs w:val="16"/>
              </w:rPr>
            </w:pPr>
            <w:r w:rsidRPr="004B40E4">
              <w:rPr>
                <w:rFonts w:cstheme="minorHAnsi"/>
                <w:i/>
                <w:sz w:val="16"/>
                <w:szCs w:val="16"/>
              </w:rPr>
              <w:t>działania nakierowane na podwyższenie poziomu zdolności aplikowania o środki w regionalnych i krajowych programach operacyjnych</w:t>
            </w:r>
          </w:p>
        </w:tc>
        <w:tc>
          <w:tcPr>
            <w:tcW w:w="3544" w:type="dxa"/>
            <w:vAlign w:val="center"/>
          </w:tcPr>
          <w:p w14:paraId="1834A153" w14:textId="77777777" w:rsidR="004E27B1" w:rsidRPr="004B40E4" w:rsidRDefault="004E27B1" w:rsidP="004E27B1">
            <w:pPr>
              <w:rPr>
                <w:rFonts w:cstheme="minorHAnsi"/>
                <w:sz w:val="16"/>
                <w:szCs w:val="16"/>
              </w:rPr>
            </w:pPr>
            <w:r w:rsidRPr="004B40E4">
              <w:rPr>
                <w:rFonts w:cstheme="minorHAnsi"/>
                <w:sz w:val="16"/>
                <w:szCs w:val="16"/>
              </w:rPr>
              <w:t>Jakiego rodzaju będą to działania?</w:t>
            </w:r>
          </w:p>
        </w:tc>
        <w:tc>
          <w:tcPr>
            <w:tcW w:w="3084" w:type="dxa"/>
            <w:vAlign w:val="center"/>
          </w:tcPr>
          <w:p w14:paraId="361DBEC1" w14:textId="17B58C3A" w:rsidR="004E27B1" w:rsidRPr="004055BB" w:rsidRDefault="004E27B1" w:rsidP="004E27B1">
            <w:pPr>
              <w:rPr>
                <w:rFonts w:cstheme="minorHAnsi"/>
                <w:b/>
                <w:sz w:val="16"/>
                <w:szCs w:val="16"/>
              </w:rPr>
            </w:pPr>
            <w:r w:rsidRPr="004055BB">
              <w:rPr>
                <w:rFonts w:cstheme="minorHAnsi"/>
                <w:b/>
                <w:sz w:val="16"/>
                <w:szCs w:val="16"/>
              </w:rPr>
              <w:t xml:space="preserve">Szczegóły zostaną doprecyzowane na późniejszym etapie prac (SZOOP/Regulamin konkursów),  </w:t>
            </w:r>
            <w:r w:rsidRPr="002654C2">
              <w:rPr>
                <w:rFonts w:cstheme="minorHAnsi"/>
                <w:b/>
                <w:sz w:val="16"/>
                <w:szCs w:val="16"/>
              </w:rPr>
              <w:t xml:space="preserve"> </w:t>
            </w:r>
            <w:r w:rsidRPr="004055BB">
              <w:rPr>
                <w:rFonts w:cstheme="minorHAnsi"/>
                <w:b/>
                <w:sz w:val="16"/>
                <w:szCs w:val="16"/>
              </w:rPr>
              <w:t>W</w:t>
            </w:r>
            <w:r w:rsidRPr="002654C2">
              <w:rPr>
                <w:rFonts w:cstheme="minorHAnsi"/>
                <w:b/>
                <w:sz w:val="16"/>
                <w:szCs w:val="16"/>
              </w:rPr>
              <w:t xml:space="preserve">ykorzystane zostaną metody funkcjonujące na rynku dopasowane do </w:t>
            </w:r>
            <w:r w:rsidRPr="004055BB">
              <w:rPr>
                <w:rFonts w:cstheme="minorHAnsi"/>
                <w:b/>
                <w:sz w:val="16"/>
                <w:szCs w:val="16"/>
              </w:rPr>
              <w:t xml:space="preserve">potrzeb odbiorców ostatecznych wsparcia. </w:t>
            </w:r>
          </w:p>
        </w:tc>
      </w:tr>
      <w:tr w:rsidR="004E27B1" w:rsidRPr="004055BB" w14:paraId="58D2183B" w14:textId="77777777" w:rsidTr="00C24048">
        <w:trPr>
          <w:gridAfter w:val="1"/>
          <w:wAfter w:w="10" w:type="dxa"/>
          <w:trHeight w:val="20"/>
        </w:trPr>
        <w:tc>
          <w:tcPr>
            <w:tcW w:w="461" w:type="dxa"/>
            <w:vAlign w:val="center"/>
          </w:tcPr>
          <w:p w14:paraId="5DD248A0" w14:textId="2AD13D1A" w:rsidR="004E27B1" w:rsidRPr="004055BB" w:rsidRDefault="003B30FB" w:rsidP="004E27B1">
            <w:pPr>
              <w:rPr>
                <w:rFonts w:cstheme="minorHAnsi"/>
                <w:b/>
                <w:bCs/>
              </w:rPr>
            </w:pPr>
            <w:r>
              <w:rPr>
                <w:rFonts w:cstheme="minorHAnsi"/>
                <w:b/>
                <w:bCs/>
              </w:rPr>
              <w:t>60</w:t>
            </w:r>
          </w:p>
        </w:tc>
        <w:tc>
          <w:tcPr>
            <w:tcW w:w="1377" w:type="dxa"/>
            <w:vAlign w:val="center"/>
          </w:tcPr>
          <w:p w14:paraId="673914B0" w14:textId="77777777" w:rsidR="004E27B1" w:rsidRPr="004B40E4" w:rsidRDefault="004E27B1" w:rsidP="004E27B1">
            <w:pPr>
              <w:rPr>
                <w:rFonts w:cstheme="minorHAnsi"/>
                <w:bCs/>
                <w:sz w:val="16"/>
                <w:szCs w:val="16"/>
              </w:rPr>
            </w:pPr>
            <w:r w:rsidRPr="004B40E4">
              <w:rPr>
                <w:rFonts w:eastAsia="Times New Roman" w:cstheme="minorHAnsi"/>
                <w:noProof/>
                <w:sz w:val="18"/>
                <w:szCs w:val="18"/>
              </w:rPr>
              <w:t xml:space="preserve">(iii) </w:t>
            </w:r>
            <w:bookmarkStart w:id="20" w:name="_Hlk41991827"/>
            <w:r w:rsidRPr="004B40E4">
              <w:rPr>
                <w:rFonts w:eastAsia="Times New Roman" w:cstheme="minorHAnsi"/>
                <w:noProof/>
                <w:sz w:val="18"/>
                <w:szCs w:val="18"/>
              </w:rPr>
              <w:t>Zwiększenie wzrostu i konkurencyjności MŚP oraz tworzenie miejsc pracy w MŚP</w:t>
            </w:r>
            <w:bookmarkEnd w:id="20"/>
          </w:p>
        </w:tc>
        <w:tc>
          <w:tcPr>
            <w:tcW w:w="709" w:type="dxa"/>
            <w:noWrap/>
            <w:vAlign w:val="center"/>
          </w:tcPr>
          <w:p w14:paraId="13DB99BA" w14:textId="77777777" w:rsidR="004E27B1" w:rsidRPr="004B40E4" w:rsidRDefault="004E27B1" w:rsidP="004E27B1">
            <w:pPr>
              <w:rPr>
                <w:rFonts w:cstheme="minorHAnsi"/>
                <w:bCs/>
                <w:sz w:val="16"/>
                <w:szCs w:val="16"/>
              </w:rPr>
            </w:pPr>
            <w:r w:rsidRPr="004B40E4">
              <w:rPr>
                <w:rFonts w:cstheme="minorHAnsi"/>
                <w:bCs/>
                <w:sz w:val="16"/>
                <w:szCs w:val="16"/>
              </w:rPr>
              <w:t>07.08.2020</w:t>
            </w:r>
          </w:p>
        </w:tc>
        <w:tc>
          <w:tcPr>
            <w:tcW w:w="1134" w:type="dxa"/>
            <w:vAlign w:val="center"/>
          </w:tcPr>
          <w:p w14:paraId="6AA53CB9" w14:textId="77777777" w:rsidR="004E27B1" w:rsidRPr="004B40E4" w:rsidRDefault="004E27B1" w:rsidP="004E27B1">
            <w:pPr>
              <w:rPr>
                <w:rFonts w:cstheme="minorHAnsi"/>
                <w:sz w:val="16"/>
                <w:szCs w:val="16"/>
              </w:rPr>
            </w:pPr>
            <w:r w:rsidRPr="004B40E4">
              <w:rPr>
                <w:rFonts w:cstheme="minorHAnsi"/>
                <w:sz w:val="16"/>
                <w:szCs w:val="16"/>
              </w:rPr>
              <w:t>MODR</w:t>
            </w:r>
          </w:p>
        </w:tc>
        <w:tc>
          <w:tcPr>
            <w:tcW w:w="1134" w:type="dxa"/>
            <w:vAlign w:val="center"/>
          </w:tcPr>
          <w:p w14:paraId="60178256" w14:textId="77777777" w:rsidR="004E27B1" w:rsidRPr="004B40E4" w:rsidRDefault="004E27B1" w:rsidP="004E27B1">
            <w:pPr>
              <w:rPr>
                <w:rFonts w:cstheme="minorHAnsi"/>
                <w:bCs/>
                <w:sz w:val="16"/>
                <w:szCs w:val="16"/>
              </w:rPr>
            </w:pPr>
            <w:r w:rsidRPr="004B40E4">
              <w:rPr>
                <w:rFonts w:cstheme="minorHAnsi"/>
                <w:bCs/>
                <w:sz w:val="16"/>
                <w:szCs w:val="16"/>
              </w:rPr>
              <w:t xml:space="preserve">Główne grupy docelowe – art. 17 ust. 3 lit. d) </w:t>
            </w:r>
            <w:proofErr w:type="spellStart"/>
            <w:r w:rsidRPr="004B40E4">
              <w:rPr>
                <w:rFonts w:cstheme="minorHAnsi"/>
                <w:bCs/>
                <w:sz w:val="16"/>
                <w:szCs w:val="16"/>
              </w:rPr>
              <w:t>ppkt</w:t>
            </w:r>
            <w:proofErr w:type="spellEnd"/>
            <w:r w:rsidRPr="004B40E4">
              <w:rPr>
                <w:rFonts w:cstheme="minorHAnsi"/>
                <w:bCs/>
                <w:sz w:val="16"/>
                <w:szCs w:val="16"/>
              </w:rPr>
              <w:t xml:space="preserve"> (iii)</w:t>
            </w:r>
          </w:p>
        </w:tc>
        <w:tc>
          <w:tcPr>
            <w:tcW w:w="2693" w:type="dxa"/>
            <w:vAlign w:val="center"/>
          </w:tcPr>
          <w:p w14:paraId="00F0041F" w14:textId="77777777" w:rsidR="004E27B1" w:rsidRPr="004B40E4" w:rsidRDefault="004E27B1" w:rsidP="004E27B1">
            <w:pPr>
              <w:spacing w:before="120" w:after="120"/>
              <w:jc w:val="both"/>
              <w:rPr>
                <w:rFonts w:cstheme="minorHAnsi"/>
                <w:i/>
                <w:sz w:val="16"/>
                <w:szCs w:val="16"/>
              </w:rPr>
            </w:pPr>
            <w:r w:rsidRPr="004B40E4">
              <w:rPr>
                <w:rFonts w:cstheme="minorHAnsi"/>
                <w:i/>
                <w:sz w:val="16"/>
                <w:szCs w:val="16"/>
              </w:rPr>
              <w:t xml:space="preserve">Zestawienie głównych grup docelowych: </w:t>
            </w:r>
          </w:p>
          <w:p w14:paraId="12DADBCD" w14:textId="77777777" w:rsidR="004E27B1" w:rsidRPr="004B40E4" w:rsidRDefault="004E27B1" w:rsidP="004E27B1">
            <w:pPr>
              <w:spacing w:before="120" w:after="120"/>
              <w:jc w:val="both"/>
              <w:rPr>
                <w:rFonts w:cstheme="minorHAnsi"/>
                <w:i/>
                <w:sz w:val="16"/>
                <w:szCs w:val="16"/>
              </w:rPr>
            </w:pPr>
            <w:r w:rsidRPr="004B40E4">
              <w:rPr>
                <w:rFonts w:cstheme="minorHAnsi"/>
                <w:i/>
                <w:sz w:val="16"/>
                <w:szCs w:val="16"/>
              </w:rPr>
              <w:t xml:space="preserve">- małe i średnie przedsiębiorstwa ,  </w:t>
            </w:r>
          </w:p>
        </w:tc>
        <w:tc>
          <w:tcPr>
            <w:tcW w:w="3544" w:type="dxa"/>
            <w:vAlign w:val="center"/>
          </w:tcPr>
          <w:p w14:paraId="712F0656" w14:textId="77777777" w:rsidR="004E27B1" w:rsidRPr="004B40E4" w:rsidRDefault="004E27B1" w:rsidP="004E27B1">
            <w:pPr>
              <w:rPr>
                <w:rFonts w:cstheme="minorHAnsi"/>
                <w:bCs/>
                <w:sz w:val="16"/>
                <w:szCs w:val="16"/>
              </w:rPr>
            </w:pPr>
            <w:r w:rsidRPr="004B40E4">
              <w:rPr>
                <w:rFonts w:cstheme="minorHAnsi"/>
                <w:bCs/>
                <w:sz w:val="16"/>
                <w:szCs w:val="16"/>
              </w:rPr>
              <w:t>Z uwzględnieniem rolnictwa i przetwórstwa rolno-spożywczego (w szczegółowych rozwiązaniach).</w:t>
            </w:r>
          </w:p>
        </w:tc>
        <w:tc>
          <w:tcPr>
            <w:tcW w:w="3084" w:type="dxa"/>
            <w:vAlign w:val="center"/>
          </w:tcPr>
          <w:p w14:paraId="77B30373" w14:textId="4E496011" w:rsidR="004E27B1" w:rsidRPr="004055BB" w:rsidRDefault="004E27B1" w:rsidP="004E27B1">
            <w:pPr>
              <w:rPr>
                <w:rFonts w:cstheme="minorHAnsi"/>
                <w:b/>
                <w:sz w:val="16"/>
                <w:szCs w:val="16"/>
              </w:rPr>
            </w:pPr>
            <w:r w:rsidRPr="004055BB">
              <w:rPr>
                <w:rFonts w:cstheme="minorHAnsi"/>
                <w:b/>
                <w:sz w:val="16"/>
                <w:szCs w:val="16"/>
              </w:rPr>
              <w:t>Szczegółowe grupy docelowe wynikające ze specyfiki naboru, będą określane na poziomie SZOOP/ Regulaminu konkursu.</w:t>
            </w:r>
          </w:p>
          <w:p w14:paraId="341305CB" w14:textId="7E5382B4" w:rsidR="004E27B1" w:rsidRPr="004055BB" w:rsidRDefault="004E27B1" w:rsidP="004E27B1">
            <w:pPr>
              <w:rPr>
                <w:rFonts w:cstheme="minorHAnsi"/>
                <w:b/>
                <w:sz w:val="16"/>
                <w:szCs w:val="16"/>
              </w:rPr>
            </w:pPr>
            <w:r w:rsidRPr="004055BB">
              <w:rPr>
                <w:rFonts w:cstheme="minorHAnsi"/>
                <w:b/>
                <w:sz w:val="16"/>
                <w:szCs w:val="16"/>
              </w:rPr>
              <w:t>Przedsiębiorcy z branży rolno-spożywczej nie są wykluczeni, grupy docelowe są określone szeroko.</w:t>
            </w:r>
          </w:p>
        </w:tc>
      </w:tr>
      <w:tr w:rsidR="004E27B1" w:rsidRPr="004055BB" w14:paraId="3EBE8431" w14:textId="77777777" w:rsidTr="00C24048">
        <w:trPr>
          <w:gridAfter w:val="1"/>
          <w:wAfter w:w="10" w:type="dxa"/>
          <w:trHeight w:val="20"/>
        </w:trPr>
        <w:tc>
          <w:tcPr>
            <w:tcW w:w="461" w:type="dxa"/>
            <w:vAlign w:val="center"/>
          </w:tcPr>
          <w:p w14:paraId="0EF88752" w14:textId="3821D27B" w:rsidR="004E27B1" w:rsidRPr="004055BB" w:rsidRDefault="003B30FB" w:rsidP="004E27B1">
            <w:pPr>
              <w:rPr>
                <w:rFonts w:cstheme="minorHAnsi"/>
                <w:b/>
                <w:bCs/>
              </w:rPr>
            </w:pPr>
            <w:r>
              <w:rPr>
                <w:rFonts w:cstheme="minorHAnsi"/>
                <w:b/>
                <w:bCs/>
              </w:rPr>
              <w:t>61</w:t>
            </w:r>
          </w:p>
        </w:tc>
        <w:tc>
          <w:tcPr>
            <w:tcW w:w="1377" w:type="dxa"/>
            <w:vAlign w:val="center"/>
          </w:tcPr>
          <w:p w14:paraId="6F6C203D" w14:textId="77777777" w:rsidR="004E27B1" w:rsidRPr="004B40E4" w:rsidRDefault="004E27B1" w:rsidP="004E27B1">
            <w:pPr>
              <w:rPr>
                <w:rFonts w:cstheme="minorHAnsi"/>
                <w:bCs/>
                <w:sz w:val="16"/>
                <w:szCs w:val="16"/>
              </w:rPr>
            </w:pPr>
            <w:r w:rsidRPr="004B40E4">
              <w:rPr>
                <w:rFonts w:eastAsia="Times New Roman" w:cstheme="minorHAnsi"/>
                <w:noProof/>
                <w:sz w:val="18"/>
                <w:szCs w:val="18"/>
              </w:rPr>
              <w:t>(iii) Zwiększenie wzrostu i konkurencyjności MŚP oraz tworzenie miejsc pracy w MŚP</w:t>
            </w:r>
          </w:p>
        </w:tc>
        <w:tc>
          <w:tcPr>
            <w:tcW w:w="709" w:type="dxa"/>
            <w:noWrap/>
            <w:vAlign w:val="center"/>
          </w:tcPr>
          <w:p w14:paraId="221DC0FE" w14:textId="77777777" w:rsidR="004E27B1" w:rsidRPr="004B40E4" w:rsidRDefault="004E27B1" w:rsidP="004E27B1">
            <w:pPr>
              <w:rPr>
                <w:rFonts w:cstheme="minorHAnsi"/>
                <w:bCs/>
                <w:sz w:val="16"/>
                <w:szCs w:val="16"/>
              </w:rPr>
            </w:pPr>
            <w:r w:rsidRPr="004B40E4">
              <w:rPr>
                <w:rFonts w:cstheme="minorHAnsi"/>
                <w:bCs/>
                <w:sz w:val="16"/>
                <w:szCs w:val="16"/>
              </w:rPr>
              <w:t>23.08.2020</w:t>
            </w:r>
          </w:p>
        </w:tc>
        <w:tc>
          <w:tcPr>
            <w:tcW w:w="1134" w:type="dxa"/>
            <w:vAlign w:val="center"/>
          </w:tcPr>
          <w:p w14:paraId="6A819B6D" w14:textId="77777777" w:rsidR="004E27B1" w:rsidRPr="004B40E4" w:rsidRDefault="004E27B1" w:rsidP="004E27B1">
            <w:pPr>
              <w:rPr>
                <w:rFonts w:cstheme="minorHAnsi"/>
                <w:sz w:val="16"/>
                <w:szCs w:val="16"/>
              </w:rPr>
            </w:pPr>
            <w:r w:rsidRPr="004B40E4">
              <w:rPr>
                <w:rFonts w:cstheme="minorHAnsi"/>
                <w:sz w:val="16"/>
                <w:szCs w:val="16"/>
              </w:rPr>
              <w:t>Radomskie Centrum Przedsiębiorczości</w:t>
            </w:r>
          </w:p>
        </w:tc>
        <w:tc>
          <w:tcPr>
            <w:tcW w:w="1134" w:type="dxa"/>
            <w:vAlign w:val="center"/>
          </w:tcPr>
          <w:p w14:paraId="0934858F" w14:textId="77777777" w:rsidR="004E27B1" w:rsidRPr="004B40E4" w:rsidRDefault="004E27B1" w:rsidP="004E27B1">
            <w:pPr>
              <w:rPr>
                <w:rFonts w:cstheme="minorHAnsi"/>
                <w:bCs/>
                <w:sz w:val="16"/>
                <w:szCs w:val="16"/>
              </w:rPr>
            </w:pPr>
            <w:r w:rsidRPr="004B40E4">
              <w:rPr>
                <w:rFonts w:cstheme="minorHAnsi"/>
                <w:bCs/>
                <w:sz w:val="16"/>
                <w:szCs w:val="16"/>
              </w:rPr>
              <w:t>2.1.1.1 Interwencje w ramach funduszy</w:t>
            </w:r>
          </w:p>
        </w:tc>
        <w:tc>
          <w:tcPr>
            <w:tcW w:w="2693" w:type="dxa"/>
            <w:vAlign w:val="center"/>
          </w:tcPr>
          <w:p w14:paraId="3EF47413" w14:textId="77777777" w:rsidR="004E27B1" w:rsidRPr="004B40E4" w:rsidRDefault="004E27B1" w:rsidP="004E27B1">
            <w:pPr>
              <w:spacing w:before="120" w:after="120"/>
              <w:jc w:val="both"/>
              <w:rPr>
                <w:rFonts w:cstheme="minorHAnsi"/>
                <w:i/>
                <w:sz w:val="16"/>
                <w:szCs w:val="16"/>
              </w:rPr>
            </w:pPr>
            <w:r w:rsidRPr="004B40E4">
              <w:rPr>
                <w:rFonts w:cstheme="minorHAnsi"/>
                <w:i/>
                <w:sz w:val="16"/>
                <w:szCs w:val="16"/>
              </w:rPr>
              <w:t>- zmniejszenie wewnętrznych dysproporcji pomiędzy regionem Warszawskim stołecznym a Mazowieckim regionalnym</w:t>
            </w:r>
          </w:p>
        </w:tc>
        <w:tc>
          <w:tcPr>
            <w:tcW w:w="3544" w:type="dxa"/>
            <w:vAlign w:val="center"/>
          </w:tcPr>
          <w:p w14:paraId="4315CE6D" w14:textId="77777777" w:rsidR="004E27B1" w:rsidRPr="004B40E4" w:rsidRDefault="004E27B1" w:rsidP="004E27B1">
            <w:pPr>
              <w:pStyle w:val="Tekstkomentarza"/>
              <w:rPr>
                <w:rFonts w:cstheme="minorHAnsi"/>
                <w:sz w:val="16"/>
                <w:szCs w:val="16"/>
              </w:rPr>
            </w:pPr>
            <w:r w:rsidRPr="004B40E4">
              <w:rPr>
                <w:rFonts w:cstheme="minorHAnsi"/>
                <w:sz w:val="16"/>
                <w:szCs w:val="16"/>
              </w:rPr>
              <w:t>Dodanie zapisu</w:t>
            </w:r>
          </w:p>
        </w:tc>
        <w:tc>
          <w:tcPr>
            <w:tcW w:w="3084" w:type="dxa"/>
            <w:vAlign w:val="center"/>
          </w:tcPr>
          <w:p w14:paraId="369CF70D" w14:textId="5B067B8A" w:rsidR="004E27B1" w:rsidRPr="004055BB" w:rsidRDefault="004E27B1" w:rsidP="004E27B1">
            <w:pPr>
              <w:rPr>
                <w:rFonts w:cstheme="minorHAnsi"/>
                <w:b/>
                <w:sz w:val="16"/>
                <w:szCs w:val="16"/>
              </w:rPr>
            </w:pPr>
            <w:r w:rsidRPr="004055BB">
              <w:rPr>
                <w:rFonts w:cstheme="minorHAnsi"/>
                <w:b/>
                <w:sz w:val="16"/>
                <w:szCs w:val="16"/>
              </w:rPr>
              <w:t xml:space="preserve">Uwaga nieuwzględniona. Zmniejszenie dysproporcji rozwojowych między regionem warszawskim stołecznym a regionem mazowieckim regionalnym jest jednym z celów każdej z zaplanowanej interwencji w ramach perspektywy 2021-2027. </w:t>
            </w:r>
          </w:p>
        </w:tc>
      </w:tr>
      <w:tr w:rsidR="004E27B1" w:rsidRPr="004055BB" w14:paraId="7CF5AF6F" w14:textId="77777777" w:rsidTr="00C24048">
        <w:trPr>
          <w:gridAfter w:val="1"/>
          <w:wAfter w:w="10" w:type="dxa"/>
          <w:trHeight w:val="20"/>
        </w:trPr>
        <w:tc>
          <w:tcPr>
            <w:tcW w:w="461" w:type="dxa"/>
            <w:vAlign w:val="center"/>
          </w:tcPr>
          <w:p w14:paraId="2DE216CE" w14:textId="04948FD4" w:rsidR="004E27B1" w:rsidRPr="004055BB" w:rsidRDefault="004E27B1" w:rsidP="004E27B1">
            <w:pPr>
              <w:rPr>
                <w:rFonts w:cstheme="minorHAnsi"/>
                <w:b/>
                <w:bCs/>
              </w:rPr>
            </w:pPr>
            <w:r>
              <w:rPr>
                <w:rFonts w:cstheme="minorHAnsi"/>
                <w:b/>
                <w:bCs/>
              </w:rPr>
              <w:t>6</w:t>
            </w:r>
            <w:r w:rsidR="003B30FB">
              <w:rPr>
                <w:rFonts w:cstheme="minorHAnsi"/>
                <w:b/>
                <w:bCs/>
              </w:rPr>
              <w:t>2</w:t>
            </w:r>
          </w:p>
        </w:tc>
        <w:tc>
          <w:tcPr>
            <w:tcW w:w="1377" w:type="dxa"/>
            <w:vAlign w:val="center"/>
          </w:tcPr>
          <w:p w14:paraId="5591AFDB" w14:textId="77777777" w:rsidR="004E27B1" w:rsidRPr="004B40E4" w:rsidRDefault="004E27B1" w:rsidP="004E27B1">
            <w:pPr>
              <w:rPr>
                <w:rFonts w:cstheme="minorHAnsi"/>
                <w:bCs/>
                <w:sz w:val="16"/>
                <w:szCs w:val="16"/>
              </w:rPr>
            </w:pPr>
            <w:r w:rsidRPr="004B40E4">
              <w:rPr>
                <w:rFonts w:eastAsia="Times New Roman" w:cstheme="minorHAnsi"/>
                <w:noProof/>
                <w:sz w:val="18"/>
                <w:szCs w:val="18"/>
              </w:rPr>
              <w:t>(iii) Zwiększenie wzrostu i konkurencyjności MŚP oraz tworzenie miejsc pracy w MŚP</w:t>
            </w:r>
          </w:p>
        </w:tc>
        <w:tc>
          <w:tcPr>
            <w:tcW w:w="709" w:type="dxa"/>
            <w:noWrap/>
            <w:vAlign w:val="center"/>
          </w:tcPr>
          <w:p w14:paraId="5114484A" w14:textId="77777777" w:rsidR="004E27B1" w:rsidRPr="004B40E4" w:rsidRDefault="004E27B1" w:rsidP="004E27B1">
            <w:pPr>
              <w:rPr>
                <w:rFonts w:cstheme="minorHAnsi"/>
                <w:bCs/>
                <w:sz w:val="16"/>
                <w:szCs w:val="16"/>
              </w:rPr>
            </w:pPr>
            <w:r w:rsidRPr="004B40E4">
              <w:rPr>
                <w:rFonts w:cstheme="minorHAnsi"/>
                <w:bCs/>
                <w:sz w:val="16"/>
                <w:szCs w:val="16"/>
              </w:rPr>
              <w:t>23.08.2020</w:t>
            </w:r>
          </w:p>
        </w:tc>
        <w:tc>
          <w:tcPr>
            <w:tcW w:w="1134" w:type="dxa"/>
            <w:vAlign w:val="center"/>
          </w:tcPr>
          <w:p w14:paraId="12260FA9" w14:textId="77777777" w:rsidR="004E27B1" w:rsidRPr="004B40E4" w:rsidRDefault="004E27B1" w:rsidP="004E27B1">
            <w:pPr>
              <w:rPr>
                <w:rFonts w:cstheme="minorHAnsi"/>
                <w:sz w:val="16"/>
                <w:szCs w:val="16"/>
              </w:rPr>
            </w:pPr>
            <w:r w:rsidRPr="004B40E4">
              <w:rPr>
                <w:rFonts w:cstheme="minorHAnsi"/>
                <w:sz w:val="16"/>
                <w:szCs w:val="16"/>
              </w:rPr>
              <w:t>Radomskie Centrum Przedsiębiorczości</w:t>
            </w:r>
          </w:p>
        </w:tc>
        <w:tc>
          <w:tcPr>
            <w:tcW w:w="1134" w:type="dxa"/>
            <w:vAlign w:val="center"/>
          </w:tcPr>
          <w:p w14:paraId="59337287" w14:textId="77777777" w:rsidR="004E27B1" w:rsidRPr="004B40E4" w:rsidRDefault="004E27B1" w:rsidP="004E27B1">
            <w:pPr>
              <w:spacing w:before="240" w:after="240"/>
              <w:rPr>
                <w:rFonts w:cstheme="minorHAnsi"/>
                <w:bCs/>
                <w:sz w:val="16"/>
                <w:szCs w:val="16"/>
              </w:rPr>
            </w:pPr>
            <w:r w:rsidRPr="004B40E4">
              <w:rPr>
                <w:rFonts w:cstheme="minorHAnsi"/>
                <w:bCs/>
                <w:sz w:val="16"/>
                <w:szCs w:val="16"/>
              </w:rPr>
              <w:t>2.1.1.1 Interwencje w ramach funduszy</w:t>
            </w:r>
          </w:p>
        </w:tc>
        <w:tc>
          <w:tcPr>
            <w:tcW w:w="2693" w:type="dxa"/>
            <w:vAlign w:val="center"/>
          </w:tcPr>
          <w:p w14:paraId="25BD7E5C" w14:textId="77777777" w:rsidR="004E27B1" w:rsidRPr="004B40E4" w:rsidRDefault="004E27B1" w:rsidP="004E27B1">
            <w:pPr>
              <w:rPr>
                <w:rFonts w:cstheme="minorHAnsi"/>
                <w:sz w:val="16"/>
                <w:szCs w:val="16"/>
              </w:rPr>
            </w:pPr>
            <w:r w:rsidRPr="004B40E4">
              <w:rPr>
                <w:rFonts w:cstheme="minorHAnsi"/>
                <w:sz w:val="16"/>
                <w:szCs w:val="16"/>
              </w:rPr>
              <w:t>Interwencja dot. stymulacji środowiska przedsiębiorczości i innowacyjności obejmuje szeroki katalog działań, w tym m.in.:</w:t>
            </w:r>
          </w:p>
          <w:p w14:paraId="71A556AD" w14:textId="7E70A029" w:rsidR="004E27B1" w:rsidRPr="004B40E4" w:rsidRDefault="004E27B1" w:rsidP="004E27B1">
            <w:pPr>
              <w:rPr>
                <w:rFonts w:cstheme="minorHAnsi"/>
                <w:i/>
                <w:sz w:val="16"/>
                <w:szCs w:val="16"/>
              </w:rPr>
            </w:pPr>
            <w:r w:rsidRPr="004B40E4">
              <w:rPr>
                <w:rFonts w:cstheme="minorHAnsi"/>
                <w:i/>
                <w:sz w:val="16"/>
                <w:szCs w:val="16"/>
              </w:rPr>
              <w:t>•</w:t>
            </w:r>
            <w:r w:rsidRPr="004B40E4">
              <w:rPr>
                <w:rFonts w:cstheme="minorHAnsi"/>
                <w:i/>
                <w:sz w:val="16"/>
                <w:szCs w:val="16"/>
              </w:rPr>
              <w:tab/>
              <w:t xml:space="preserve">Programy inżynierii finansowej jako instrumenty rozwoju sektora MSP na obszarach słabiej rozwiniętego regionu Mazowieckiego. Funkcjonowanie lokalnych Funduszy Pożyczkowych skierowanych do starterów lub firm w początkowym etapie działalności pozwoli na rozwój obszarów o słabiej rozwiniętym potencjale mikro i małych  firm. Fundusz Pożyczkowy lub Pożyczkowo-Poręczeniowy pozwoli na wsparcie mikro-podmiotów nie będących w sferze zainteresowania sektora bankowego, a wykazujących duży </w:t>
            </w:r>
            <w:r w:rsidRPr="004B40E4">
              <w:rPr>
                <w:rFonts w:cstheme="minorHAnsi"/>
                <w:i/>
                <w:sz w:val="16"/>
                <w:szCs w:val="16"/>
              </w:rPr>
              <w:lastRenderedPageBreak/>
              <w:t xml:space="preserve">popyt na zwrotne środki inwestycyjne/rozwojowe. Po roku 2021 prawdopodobnie wystąpi luka w zakresie usług </w:t>
            </w:r>
            <w:proofErr w:type="spellStart"/>
            <w:r w:rsidRPr="004B40E4">
              <w:rPr>
                <w:rFonts w:cstheme="minorHAnsi"/>
                <w:i/>
                <w:sz w:val="16"/>
                <w:szCs w:val="16"/>
              </w:rPr>
              <w:t>mikropożyczkowych</w:t>
            </w:r>
            <w:proofErr w:type="spellEnd"/>
            <w:r w:rsidRPr="004B40E4">
              <w:rPr>
                <w:rFonts w:cstheme="minorHAnsi"/>
                <w:i/>
                <w:sz w:val="16"/>
                <w:szCs w:val="16"/>
              </w:rPr>
              <w:t xml:space="preserve"> dla mikro i małych firm ze względu na zakończenie realizowanych programów skierowanych do tej grupy beneficjentów.  </w:t>
            </w:r>
          </w:p>
        </w:tc>
        <w:tc>
          <w:tcPr>
            <w:tcW w:w="3544" w:type="dxa"/>
            <w:vAlign w:val="center"/>
          </w:tcPr>
          <w:p w14:paraId="6EFB2115" w14:textId="77777777" w:rsidR="004E27B1" w:rsidRPr="004B40E4" w:rsidRDefault="004E27B1" w:rsidP="004E27B1">
            <w:pPr>
              <w:pStyle w:val="Tekstkomentarza"/>
              <w:rPr>
                <w:rFonts w:cstheme="minorHAnsi"/>
                <w:sz w:val="16"/>
                <w:szCs w:val="16"/>
              </w:rPr>
            </w:pPr>
            <w:r w:rsidRPr="004B40E4">
              <w:rPr>
                <w:rFonts w:cstheme="minorHAnsi"/>
                <w:sz w:val="16"/>
                <w:szCs w:val="16"/>
              </w:rPr>
              <w:lastRenderedPageBreak/>
              <w:t>Dodanie zapisu</w:t>
            </w:r>
          </w:p>
        </w:tc>
        <w:tc>
          <w:tcPr>
            <w:tcW w:w="3084" w:type="dxa"/>
            <w:vAlign w:val="center"/>
          </w:tcPr>
          <w:p w14:paraId="7BCF24FF" w14:textId="6635A551" w:rsidR="00062110" w:rsidRDefault="00062110" w:rsidP="00062110">
            <w:pPr>
              <w:rPr>
                <w:rFonts w:cstheme="minorHAnsi"/>
                <w:b/>
                <w:sz w:val="16"/>
                <w:szCs w:val="16"/>
              </w:rPr>
            </w:pPr>
            <w:r>
              <w:rPr>
                <w:rFonts w:cstheme="minorHAnsi"/>
                <w:b/>
                <w:sz w:val="16"/>
                <w:szCs w:val="16"/>
              </w:rPr>
              <w:t xml:space="preserve">W ramach nowej perspektywy RPO WM 2021-2027 planowane jest wsparcie przedsiębiorstw </w:t>
            </w:r>
            <w:r w:rsidR="00EE31A7">
              <w:rPr>
                <w:rFonts w:cstheme="minorHAnsi"/>
                <w:b/>
                <w:sz w:val="16"/>
                <w:szCs w:val="16"/>
              </w:rPr>
              <w:t xml:space="preserve">finansowanych </w:t>
            </w:r>
            <w:r w:rsidR="003D492D">
              <w:rPr>
                <w:rFonts w:cstheme="minorHAnsi"/>
                <w:b/>
                <w:sz w:val="16"/>
                <w:szCs w:val="16"/>
              </w:rPr>
              <w:t>w ramach</w:t>
            </w:r>
            <w:r>
              <w:rPr>
                <w:rFonts w:cstheme="minorHAnsi"/>
                <w:b/>
                <w:sz w:val="16"/>
                <w:szCs w:val="16"/>
              </w:rPr>
              <w:t xml:space="preserve"> IF.</w:t>
            </w:r>
          </w:p>
          <w:p w14:paraId="333114BF" w14:textId="293AEF7B" w:rsidR="004E27B1" w:rsidRPr="004055BB" w:rsidRDefault="00062110" w:rsidP="00062110">
            <w:pPr>
              <w:rPr>
                <w:rFonts w:cstheme="minorHAnsi"/>
                <w:b/>
                <w:sz w:val="16"/>
                <w:szCs w:val="16"/>
              </w:rPr>
            </w:pPr>
            <w:r w:rsidRPr="004055BB">
              <w:rPr>
                <w:rFonts w:cstheme="minorHAnsi"/>
                <w:b/>
                <w:sz w:val="16"/>
                <w:szCs w:val="16"/>
              </w:rPr>
              <w:t>Szczegóły zostaną uregulowane na poziomie SZOOP.</w:t>
            </w:r>
          </w:p>
        </w:tc>
      </w:tr>
      <w:tr w:rsidR="004E27B1" w:rsidRPr="004055BB" w14:paraId="7A75151C" w14:textId="77777777" w:rsidTr="00C24048">
        <w:trPr>
          <w:gridAfter w:val="1"/>
          <w:wAfter w:w="10" w:type="dxa"/>
          <w:trHeight w:val="20"/>
        </w:trPr>
        <w:tc>
          <w:tcPr>
            <w:tcW w:w="461" w:type="dxa"/>
            <w:vAlign w:val="center"/>
          </w:tcPr>
          <w:p w14:paraId="78584389" w14:textId="525E7502" w:rsidR="004E27B1" w:rsidRPr="004055BB" w:rsidRDefault="003B30FB" w:rsidP="004E27B1">
            <w:pPr>
              <w:rPr>
                <w:rFonts w:cstheme="minorHAnsi"/>
                <w:b/>
                <w:bCs/>
              </w:rPr>
            </w:pPr>
            <w:r>
              <w:rPr>
                <w:rFonts w:cstheme="minorHAnsi"/>
                <w:b/>
                <w:bCs/>
              </w:rPr>
              <w:t>63</w:t>
            </w:r>
          </w:p>
        </w:tc>
        <w:tc>
          <w:tcPr>
            <w:tcW w:w="1377" w:type="dxa"/>
            <w:vAlign w:val="center"/>
          </w:tcPr>
          <w:p w14:paraId="6D23D5AE" w14:textId="77777777" w:rsidR="004E27B1" w:rsidRPr="004B40E4" w:rsidRDefault="004E27B1" w:rsidP="004E27B1">
            <w:pPr>
              <w:rPr>
                <w:rFonts w:cstheme="minorHAnsi"/>
                <w:bCs/>
                <w:sz w:val="16"/>
                <w:szCs w:val="16"/>
              </w:rPr>
            </w:pPr>
            <w:r w:rsidRPr="004B40E4">
              <w:rPr>
                <w:rFonts w:eastAsia="Times New Roman" w:cstheme="minorHAnsi"/>
                <w:noProof/>
                <w:sz w:val="18"/>
                <w:szCs w:val="18"/>
              </w:rPr>
              <w:t>(iii) Zwiększenie wzrostu i konkurencyjności MŚP oraz tworzenie miejsc pracy w MŚP</w:t>
            </w:r>
          </w:p>
        </w:tc>
        <w:tc>
          <w:tcPr>
            <w:tcW w:w="709" w:type="dxa"/>
            <w:noWrap/>
            <w:vAlign w:val="center"/>
          </w:tcPr>
          <w:p w14:paraId="12C9583E" w14:textId="77777777" w:rsidR="004E27B1" w:rsidRPr="004B40E4" w:rsidRDefault="004E27B1" w:rsidP="004E27B1">
            <w:pPr>
              <w:rPr>
                <w:rFonts w:cstheme="minorHAnsi"/>
                <w:bCs/>
                <w:sz w:val="16"/>
                <w:szCs w:val="16"/>
              </w:rPr>
            </w:pPr>
            <w:r w:rsidRPr="004B40E4">
              <w:rPr>
                <w:rFonts w:cstheme="minorHAnsi"/>
                <w:bCs/>
                <w:sz w:val="16"/>
                <w:szCs w:val="16"/>
              </w:rPr>
              <w:t>23.08.2020</w:t>
            </w:r>
          </w:p>
        </w:tc>
        <w:tc>
          <w:tcPr>
            <w:tcW w:w="1134" w:type="dxa"/>
            <w:vAlign w:val="center"/>
          </w:tcPr>
          <w:p w14:paraId="514B08E1" w14:textId="77777777" w:rsidR="004E27B1" w:rsidRPr="004B40E4" w:rsidRDefault="004E27B1" w:rsidP="004E27B1">
            <w:pPr>
              <w:rPr>
                <w:rFonts w:cstheme="minorHAnsi"/>
                <w:sz w:val="16"/>
                <w:szCs w:val="16"/>
              </w:rPr>
            </w:pPr>
            <w:r w:rsidRPr="004B40E4">
              <w:rPr>
                <w:rFonts w:cstheme="minorHAnsi"/>
                <w:sz w:val="16"/>
                <w:szCs w:val="16"/>
              </w:rPr>
              <w:t>Radomskie Centrum Przedsiębiorczości</w:t>
            </w:r>
          </w:p>
        </w:tc>
        <w:tc>
          <w:tcPr>
            <w:tcW w:w="1134" w:type="dxa"/>
            <w:vAlign w:val="center"/>
          </w:tcPr>
          <w:p w14:paraId="46A08F15" w14:textId="77777777" w:rsidR="004E27B1" w:rsidRPr="004B40E4" w:rsidRDefault="004E27B1" w:rsidP="004E27B1">
            <w:pPr>
              <w:rPr>
                <w:rFonts w:cstheme="minorHAnsi"/>
                <w:sz w:val="16"/>
                <w:szCs w:val="16"/>
              </w:rPr>
            </w:pPr>
            <w:r w:rsidRPr="004B40E4">
              <w:rPr>
                <w:rFonts w:cstheme="minorHAnsi"/>
                <w:bCs/>
                <w:sz w:val="16"/>
                <w:szCs w:val="16"/>
              </w:rPr>
              <w:t>2.1.1.1 Interwencje w ramach funduszy</w:t>
            </w:r>
          </w:p>
        </w:tc>
        <w:tc>
          <w:tcPr>
            <w:tcW w:w="2693" w:type="dxa"/>
            <w:vAlign w:val="center"/>
          </w:tcPr>
          <w:p w14:paraId="189DEF53" w14:textId="77777777" w:rsidR="004E27B1" w:rsidRPr="004B40E4" w:rsidRDefault="004E27B1" w:rsidP="004E27B1">
            <w:pPr>
              <w:rPr>
                <w:rFonts w:cstheme="minorHAnsi"/>
                <w:sz w:val="16"/>
                <w:szCs w:val="16"/>
              </w:rPr>
            </w:pPr>
            <w:r w:rsidRPr="004B40E4">
              <w:rPr>
                <w:rFonts w:cstheme="minorHAnsi"/>
                <w:sz w:val="16"/>
                <w:szCs w:val="16"/>
              </w:rPr>
              <w:t xml:space="preserve">Zakłada się również realizację niektórych typów interwencji stymulujących środowiska przedsiębiorczości wyłącznie w Mazowieckim regionalnym  np. : </w:t>
            </w:r>
          </w:p>
          <w:p w14:paraId="7DF2FCB2" w14:textId="67CDF504" w:rsidR="004E27B1" w:rsidRPr="004B40E4" w:rsidRDefault="004E27B1" w:rsidP="004E27B1">
            <w:pPr>
              <w:rPr>
                <w:rFonts w:cstheme="minorHAnsi"/>
                <w:i/>
                <w:sz w:val="16"/>
                <w:szCs w:val="16"/>
              </w:rPr>
            </w:pPr>
            <w:r w:rsidRPr="004B40E4">
              <w:rPr>
                <w:rFonts w:cstheme="minorHAnsi"/>
                <w:i/>
                <w:sz w:val="16"/>
                <w:szCs w:val="16"/>
              </w:rPr>
              <w:t>- wdrożenie mechanizmów inżynierii finansowej dla mikro i małych przedsiębiorstw z obszarów słabszego gospodarczo regionu Mazowieckiego</w:t>
            </w:r>
          </w:p>
        </w:tc>
        <w:tc>
          <w:tcPr>
            <w:tcW w:w="3544" w:type="dxa"/>
            <w:vAlign w:val="center"/>
          </w:tcPr>
          <w:p w14:paraId="6DD525AF" w14:textId="77777777" w:rsidR="004E27B1" w:rsidRPr="004B40E4" w:rsidRDefault="004E27B1" w:rsidP="004E27B1">
            <w:pPr>
              <w:pStyle w:val="Tekstkomentarza"/>
              <w:rPr>
                <w:rFonts w:cstheme="minorHAnsi"/>
                <w:sz w:val="16"/>
                <w:szCs w:val="16"/>
              </w:rPr>
            </w:pPr>
            <w:r w:rsidRPr="004B40E4">
              <w:rPr>
                <w:rFonts w:cstheme="minorHAnsi"/>
                <w:sz w:val="16"/>
                <w:szCs w:val="16"/>
              </w:rPr>
              <w:t>Dodanie zapisu</w:t>
            </w:r>
          </w:p>
        </w:tc>
        <w:tc>
          <w:tcPr>
            <w:tcW w:w="3084" w:type="dxa"/>
            <w:vAlign w:val="center"/>
          </w:tcPr>
          <w:p w14:paraId="0FBBABE5" w14:textId="3D8B61A3" w:rsidR="00DA7A44" w:rsidRDefault="00DA7A44" w:rsidP="00DA7A44">
            <w:pPr>
              <w:rPr>
                <w:rFonts w:cstheme="minorHAnsi"/>
                <w:b/>
                <w:sz w:val="16"/>
                <w:szCs w:val="16"/>
              </w:rPr>
            </w:pPr>
            <w:r>
              <w:rPr>
                <w:rFonts w:cstheme="minorHAnsi"/>
                <w:b/>
                <w:sz w:val="16"/>
                <w:szCs w:val="16"/>
              </w:rPr>
              <w:t>W ramach nowej perspektywy RPO WM 2021-2027 planowane jest wsparcie przedsiębiorstw</w:t>
            </w:r>
            <w:r w:rsidR="00EE31A7">
              <w:rPr>
                <w:rFonts w:cstheme="minorHAnsi"/>
                <w:b/>
                <w:sz w:val="16"/>
                <w:szCs w:val="16"/>
              </w:rPr>
              <w:t xml:space="preserve"> finansowanych</w:t>
            </w:r>
            <w:r w:rsidR="003D492D">
              <w:rPr>
                <w:rFonts w:cstheme="minorHAnsi"/>
                <w:b/>
                <w:sz w:val="16"/>
                <w:szCs w:val="16"/>
              </w:rPr>
              <w:t xml:space="preserve"> w ramach</w:t>
            </w:r>
            <w:r>
              <w:rPr>
                <w:rFonts w:cstheme="minorHAnsi"/>
                <w:b/>
                <w:sz w:val="16"/>
                <w:szCs w:val="16"/>
              </w:rPr>
              <w:t xml:space="preserve"> IF.</w:t>
            </w:r>
          </w:p>
          <w:p w14:paraId="25138F81" w14:textId="2DBE2C23" w:rsidR="004E27B1" w:rsidRPr="004055BB" w:rsidRDefault="00DA7A44" w:rsidP="00DA7A44">
            <w:pPr>
              <w:rPr>
                <w:rFonts w:cstheme="minorHAnsi"/>
                <w:b/>
                <w:sz w:val="16"/>
                <w:szCs w:val="16"/>
              </w:rPr>
            </w:pPr>
            <w:r w:rsidRPr="004055BB">
              <w:rPr>
                <w:rFonts w:cstheme="minorHAnsi"/>
                <w:b/>
                <w:sz w:val="16"/>
                <w:szCs w:val="16"/>
              </w:rPr>
              <w:t>Szczegóły zostaną uregulowane na poziomie SZOOP.</w:t>
            </w:r>
          </w:p>
        </w:tc>
      </w:tr>
      <w:tr w:rsidR="004E27B1" w:rsidRPr="004055BB" w14:paraId="27A2EFD1" w14:textId="77777777" w:rsidTr="00C24048">
        <w:trPr>
          <w:gridAfter w:val="1"/>
          <w:wAfter w:w="10" w:type="dxa"/>
          <w:trHeight w:val="20"/>
        </w:trPr>
        <w:tc>
          <w:tcPr>
            <w:tcW w:w="461" w:type="dxa"/>
            <w:vAlign w:val="center"/>
          </w:tcPr>
          <w:p w14:paraId="78B7DDC9" w14:textId="633D896C" w:rsidR="004E27B1" w:rsidRPr="004055BB" w:rsidRDefault="003B30FB" w:rsidP="004E27B1">
            <w:pPr>
              <w:rPr>
                <w:rFonts w:cstheme="minorHAnsi"/>
                <w:b/>
                <w:bCs/>
              </w:rPr>
            </w:pPr>
            <w:r>
              <w:rPr>
                <w:rFonts w:cstheme="minorHAnsi"/>
                <w:b/>
                <w:bCs/>
              </w:rPr>
              <w:t>64</w:t>
            </w:r>
          </w:p>
        </w:tc>
        <w:tc>
          <w:tcPr>
            <w:tcW w:w="1377" w:type="dxa"/>
            <w:vAlign w:val="center"/>
          </w:tcPr>
          <w:p w14:paraId="40C469B8" w14:textId="77777777" w:rsidR="004E27B1" w:rsidRPr="004B40E4" w:rsidRDefault="004E27B1" w:rsidP="004E27B1">
            <w:pPr>
              <w:rPr>
                <w:rFonts w:cstheme="minorHAnsi"/>
                <w:bCs/>
                <w:sz w:val="16"/>
                <w:szCs w:val="16"/>
              </w:rPr>
            </w:pPr>
            <w:r w:rsidRPr="004B40E4">
              <w:rPr>
                <w:rFonts w:eastAsia="Times New Roman" w:cstheme="minorHAnsi"/>
                <w:noProof/>
                <w:sz w:val="18"/>
                <w:szCs w:val="18"/>
              </w:rPr>
              <w:t>(iii) Zwiększenie wzrostu i konkurencyjności MŚP oraz tworzenie miejsc pracy w MŚP</w:t>
            </w:r>
          </w:p>
        </w:tc>
        <w:tc>
          <w:tcPr>
            <w:tcW w:w="709" w:type="dxa"/>
            <w:noWrap/>
            <w:vAlign w:val="center"/>
          </w:tcPr>
          <w:p w14:paraId="4A18A1DE" w14:textId="77777777" w:rsidR="004E27B1" w:rsidRPr="004B40E4" w:rsidRDefault="004E27B1" w:rsidP="004E27B1">
            <w:pPr>
              <w:rPr>
                <w:rFonts w:cstheme="minorHAnsi"/>
                <w:bCs/>
                <w:sz w:val="16"/>
                <w:szCs w:val="16"/>
              </w:rPr>
            </w:pPr>
            <w:r w:rsidRPr="004B40E4">
              <w:rPr>
                <w:rFonts w:cstheme="minorHAnsi"/>
                <w:bCs/>
                <w:sz w:val="16"/>
                <w:szCs w:val="16"/>
              </w:rPr>
              <w:t>23.08.2020</w:t>
            </w:r>
          </w:p>
        </w:tc>
        <w:tc>
          <w:tcPr>
            <w:tcW w:w="1134" w:type="dxa"/>
            <w:vAlign w:val="center"/>
          </w:tcPr>
          <w:p w14:paraId="2E069C50" w14:textId="77777777" w:rsidR="004E27B1" w:rsidRPr="004B40E4" w:rsidRDefault="004E27B1" w:rsidP="004E27B1">
            <w:pPr>
              <w:rPr>
                <w:rFonts w:cstheme="minorHAnsi"/>
                <w:sz w:val="16"/>
                <w:szCs w:val="16"/>
              </w:rPr>
            </w:pPr>
            <w:r w:rsidRPr="004B40E4">
              <w:rPr>
                <w:rFonts w:cstheme="minorHAnsi"/>
                <w:sz w:val="16"/>
                <w:szCs w:val="16"/>
              </w:rPr>
              <w:t>Radomskie Centrum Przedsiębiorczości</w:t>
            </w:r>
          </w:p>
        </w:tc>
        <w:tc>
          <w:tcPr>
            <w:tcW w:w="1134" w:type="dxa"/>
            <w:vAlign w:val="center"/>
          </w:tcPr>
          <w:p w14:paraId="4EA77AA9" w14:textId="77777777" w:rsidR="004E27B1" w:rsidRPr="004B40E4" w:rsidRDefault="004E27B1" w:rsidP="004E27B1">
            <w:pPr>
              <w:rPr>
                <w:rFonts w:cstheme="minorHAnsi"/>
                <w:bCs/>
                <w:sz w:val="16"/>
                <w:szCs w:val="16"/>
              </w:rPr>
            </w:pPr>
            <w:r w:rsidRPr="004B40E4">
              <w:rPr>
                <w:rFonts w:cstheme="minorHAnsi"/>
                <w:bCs/>
                <w:sz w:val="16"/>
                <w:szCs w:val="16"/>
              </w:rPr>
              <w:t>Załącznik 2 a</w:t>
            </w:r>
          </w:p>
          <w:p w14:paraId="0A1977D2" w14:textId="77777777" w:rsidR="004E27B1" w:rsidRPr="004B40E4" w:rsidRDefault="004E27B1" w:rsidP="004E27B1">
            <w:pPr>
              <w:rPr>
                <w:rFonts w:cstheme="minorHAnsi"/>
                <w:bCs/>
                <w:sz w:val="16"/>
                <w:szCs w:val="16"/>
              </w:rPr>
            </w:pPr>
            <w:r w:rsidRPr="004B40E4">
              <w:rPr>
                <w:rFonts w:cstheme="minorHAnsi"/>
                <w:bCs/>
                <w:sz w:val="16"/>
                <w:szCs w:val="16"/>
              </w:rPr>
              <w:t xml:space="preserve">Lista planowanych projektów strategicznych  </w:t>
            </w:r>
          </w:p>
        </w:tc>
        <w:tc>
          <w:tcPr>
            <w:tcW w:w="2693" w:type="dxa"/>
            <w:vAlign w:val="center"/>
          </w:tcPr>
          <w:p w14:paraId="0E165F46" w14:textId="77777777" w:rsidR="004E27B1" w:rsidRPr="004B40E4" w:rsidRDefault="004E27B1" w:rsidP="004E27B1">
            <w:pPr>
              <w:pStyle w:val="Tekstkomentarza"/>
              <w:rPr>
                <w:rFonts w:cstheme="minorHAnsi"/>
                <w:i/>
                <w:sz w:val="16"/>
                <w:szCs w:val="16"/>
              </w:rPr>
            </w:pPr>
            <w:r w:rsidRPr="004B40E4">
              <w:rPr>
                <w:rFonts w:cstheme="minorHAnsi"/>
                <w:i/>
                <w:sz w:val="16"/>
                <w:szCs w:val="16"/>
              </w:rPr>
              <w:t xml:space="preserve">Program instrumentów inżynierii finansowej </w:t>
            </w:r>
          </w:p>
          <w:p w14:paraId="0B51CBD0" w14:textId="5475DFED" w:rsidR="004E27B1" w:rsidRPr="004B40E4" w:rsidRDefault="004E27B1" w:rsidP="004E27B1">
            <w:pPr>
              <w:pStyle w:val="Tekstkomentarza"/>
              <w:rPr>
                <w:rFonts w:cstheme="minorHAnsi"/>
                <w:i/>
                <w:sz w:val="16"/>
                <w:szCs w:val="16"/>
              </w:rPr>
            </w:pPr>
            <w:r w:rsidRPr="004B40E4">
              <w:rPr>
                <w:rFonts w:cstheme="minorHAnsi"/>
                <w:i/>
                <w:sz w:val="16"/>
                <w:szCs w:val="16"/>
              </w:rPr>
              <w:t>Celem projektu jest wyrównywanie dysproporcji pomiędzy regionem Stołecznym a regionem Mazowieckiem w oparciu o dostarczenie kapitału dla sektora mikro i małych firm. Wprowadzenie zwrotnych instrumentów inżynierii finansowej poprzedzone musi być analizą w zakresie parametrów i nasilenia wsparcia dla podmiotów uprawnionych do korzystania z ww. środków. Program powinien dopuszczać łączenie mechanizmów wsparcia ograniczających ryzyka związane z produktami finansowymi./szkolenia, doradztwo.</w:t>
            </w:r>
          </w:p>
        </w:tc>
        <w:tc>
          <w:tcPr>
            <w:tcW w:w="3544" w:type="dxa"/>
            <w:vAlign w:val="center"/>
          </w:tcPr>
          <w:p w14:paraId="5C0493B2" w14:textId="77777777" w:rsidR="004E27B1" w:rsidRPr="004B40E4" w:rsidRDefault="004E27B1" w:rsidP="004E27B1">
            <w:pPr>
              <w:pStyle w:val="Tekstkomentarza"/>
              <w:rPr>
                <w:rFonts w:cstheme="minorHAnsi"/>
                <w:sz w:val="16"/>
                <w:szCs w:val="16"/>
              </w:rPr>
            </w:pPr>
            <w:r w:rsidRPr="004B40E4">
              <w:rPr>
                <w:rFonts w:cstheme="minorHAnsi"/>
                <w:sz w:val="16"/>
                <w:szCs w:val="16"/>
              </w:rPr>
              <w:t>Dodanie zapisu</w:t>
            </w:r>
          </w:p>
        </w:tc>
        <w:tc>
          <w:tcPr>
            <w:tcW w:w="3084" w:type="dxa"/>
            <w:vAlign w:val="center"/>
          </w:tcPr>
          <w:p w14:paraId="2561ED01" w14:textId="7FD70690" w:rsidR="00DA7A44" w:rsidRDefault="00DA7A44" w:rsidP="00DA7A44">
            <w:pPr>
              <w:rPr>
                <w:rFonts w:cstheme="minorHAnsi"/>
                <w:b/>
                <w:sz w:val="16"/>
                <w:szCs w:val="16"/>
              </w:rPr>
            </w:pPr>
            <w:r>
              <w:rPr>
                <w:rFonts w:cstheme="minorHAnsi"/>
                <w:b/>
                <w:sz w:val="16"/>
                <w:szCs w:val="16"/>
              </w:rPr>
              <w:t xml:space="preserve">W ramach nowej perspektywy RPO WM 2021-2027 planowane jest wsparcie przedsiębiorstw </w:t>
            </w:r>
            <w:r w:rsidR="00EE31A7">
              <w:rPr>
                <w:rFonts w:cstheme="minorHAnsi"/>
                <w:b/>
                <w:sz w:val="16"/>
                <w:szCs w:val="16"/>
              </w:rPr>
              <w:t>finansowanych</w:t>
            </w:r>
            <w:r w:rsidR="003D492D">
              <w:rPr>
                <w:rFonts w:cstheme="minorHAnsi"/>
                <w:b/>
                <w:sz w:val="16"/>
                <w:szCs w:val="16"/>
              </w:rPr>
              <w:t xml:space="preserve"> w ramach</w:t>
            </w:r>
            <w:r>
              <w:rPr>
                <w:rFonts w:cstheme="minorHAnsi"/>
                <w:b/>
                <w:sz w:val="16"/>
                <w:szCs w:val="16"/>
              </w:rPr>
              <w:t xml:space="preserve"> IF.</w:t>
            </w:r>
          </w:p>
          <w:p w14:paraId="36A30927" w14:textId="38CE0ABE" w:rsidR="004E27B1" w:rsidRPr="004055BB" w:rsidRDefault="00DA7A44" w:rsidP="00DA7A44">
            <w:pPr>
              <w:rPr>
                <w:rFonts w:cstheme="minorHAnsi"/>
                <w:b/>
                <w:sz w:val="16"/>
                <w:szCs w:val="16"/>
              </w:rPr>
            </w:pPr>
            <w:r w:rsidRPr="004055BB">
              <w:rPr>
                <w:rFonts w:cstheme="minorHAnsi"/>
                <w:b/>
                <w:sz w:val="16"/>
                <w:szCs w:val="16"/>
              </w:rPr>
              <w:t>Szczegóły zostaną uregulowane na poziomie SZOOP.</w:t>
            </w:r>
          </w:p>
        </w:tc>
      </w:tr>
    </w:tbl>
    <w:p w14:paraId="408F3449" w14:textId="5784808B" w:rsidR="002B3A2B" w:rsidRPr="004055BB" w:rsidRDefault="002B3A2B" w:rsidP="00BE455F">
      <w:pPr>
        <w:rPr>
          <w:rFonts w:cstheme="minorHAnsi"/>
        </w:rPr>
      </w:pPr>
    </w:p>
    <w:sectPr w:rsidR="002B3A2B" w:rsidRPr="004055BB" w:rsidSect="001C260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444A2" w14:textId="77777777" w:rsidR="00837F16" w:rsidRDefault="00837F16" w:rsidP="00541973">
      <w:pPr>
        <w:spacing w:after="0" w:line="240" w:lineRule="auto"/>
      </w:pPr>
      <w:r>
        <w:separator/>
      </w:r>
    </w:p>
  </w:endnote>
  <w:endnote w:type="continuationSeparator" w:id="0">
    <w:p w14:paraId="500D5DFC" w14:textId="77777777" w:rsidR="00837F16" w:rsidRDefault="00837F16" w:rsidP="00541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43060" w14:textId="77777777" w:rsidR="00837F16" w:rsidRDefault="00837F16" w:rsidP="00541973">
      <w:pPr>
        <w:spacing w:after="0" w:line="240" w:lineRule="auto"/>
      </w:pPr>
      <w:r>
        <w:separator/>
      </w:r>
    </w:p>
  </w:footnote>
  <w:footnote w:type="continuationSeparator" w:id="0">
    <w:p w14:paraId="31B904D1" w14:textId="77777777" w:rsidR="00837F16" w:rsidRDefault="00837F16" w:rsidP="005419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134DC5"/>
    <w:multiLevelType w:val="hybridMultilevel"/>
    <w:tmpl w:val="6CEC01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F1D732F"/>
    <w:multiLevelType w:val="hybridMultilevel"/>
    <w:tmpl w:val="2782F0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cin Kardas | Centrum Łukasiewicz">
    <w15:presenceInfo w15:providerId="AD" w15:userId="S::marcin.kardas@lukasiewicz.gov.pl::d6089b9a-9dba-4342-a552-cbe27a2ff5bc"/>
  </w15:person>
  <w15:person w15:author="Chabiera Robert">
    <w15:presenceInfo w15:providerId="AD" w15:userId="S-1-5-21-3614740060-3577846218-3186316695-101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CCE"/>
    <w:rsid w:val="00006823"/>
    <w:rsid w:val="000079AE"/>
    <w:rsid w:val="000178BF"/>
    <w:rsid w:val="000470AF"/>
    <w:rsid w:val="00051022"/>
    <w:rsid w:val="00062110"/>
    <w:rsid w:val="0006386E"/>
    <w:rsid w:val="00074341"/>
    <w:rsid w:val="000B41F1"/>
    <w:rsid w:val="000D2616"/>
    <w:rsid w:val="00101D2B"/>
    <w:rsid w:val="00110465"/>
    <w:rsid w:val="001262F8"/>
    <w:rsid w:val="0017029E"/>
    <w:rsid w:val="00185D52"/>
    <w:rsid w:val="00186365"/>
    <w:rsid w:val="001B6EC5"/>
    <w:rsid w:val="001C2609"/>
    <w:rsid w:val="001C31D7"/>
    <w:rsid w:val="001C36F5"/>
    <w:rsid w:val="001F2D4C"/>
    <w:rsid w:val="00243798"/>
    <w:rsid w:val="00256F10"/>
    <w:rsid w:val="002654C2"/>
    <w:rsid w:val="00285B28"/>
    <w:rsid w:val="00292F97"/>
    <w:rsid w:val="002A6228"/>
    <w:rsid w:val="002B3A2B"/>
    <w:rsid w:val="002B6442"/>
    <w:rsid w:val="002C6416"/>
    <w:rsid w:val="002D3C4D"/>
    <w:rsid w:val="002E6344"/>
    <w:rsid w:val="002F4A02"/>
    <w:rsid w:val="003037C0"/>
    <w:rsid w:val="00314091"/>
    <w:rsid w:val="003415DC"/>
    <w:rsid w:val="003420FB"/>
    <w:rsid w:val="0034382F"/>
    <w:rsid w:val="00346C33"/>
    <w:rsid w:val="00356A24"/>
    <w:rsid w:val="00364C3E"/>
    <w:rsid w:val="0036527A"/>
    <w:rsid w:val="00367074"/>
    <w:rsid w:val="00370DF8"/>
    <w:rsid w:val="003714C4"/>
    <w:rsid w:val="0037193D"/>
    <w:rsid w:val="00390E79"/>
    <w:rsid w:val="003919B3"/>
    <w:rsid w:val="003B30FB"/>
    <w:rsid w:val="003B345C"/>
    <w:rsid w:val="003C134C"/>
    <w:rsid w:val="003D492D"/>
    <w:rsid w:val="003E3BF5"/>
    <w:rsid w:val="003F72DD"/>
    <w:rsid w:val="00404F36"/>
    <w:rsid w:val="004052CA"/>
    <w:rsid w:val="004055BB"/>
    <w:rsid w:val="004474C8"/>
    <w:rsid w:val="004625AC"/>
    <w:rsid w:val="00473807"/>
    <w:rsid w:val="00477118"/>
    <w:rsid w:val="00484B7D"/>
    <w:rsid w:val="00497BE9"/>
    <w:rsid w:val="004A28F2"/>
    <w:rsid w:val="004B3866"/>
    <w:rsid w:val="004B40E4"/>
    <w:rsid w:val="004C7B83"/>
    <w:rsid w:val="004E27B1"/>
    <w:rsid w:val="004F0BB7"/>
    <w:rsid w:val="00511100"/>
    <w:rsid w:val="005346C2"/>
    <w:rsid w:val="005369ED"/>
    <w:rsid w:val="00541973"/>
    <w:rsid w:val="005563AD"/>
    <w:rsid w:val="005663E6"/>
    <w:rsid w:val="00567EB3"/>
    <w:rsid w:val="00570427"/>
    <w:rsid w:val="00577C43"/>
    <w:rsid w:val="00581FE7"/>
    <w:rsid w:val="00596245"/>
    <w:rsid w:val="005A4CD3"/>
    <w:rsid w:val="005B5BD7"/>
    <w:rsid w:val="005C42EA"/>
    <w:rsid w:val="005C5855"/>
    <w:rsid w:val="005F2BB8"/>
    <w:rsid w:val="005F7A78"/>
    <w:rsid w:val="00617DA6"/>
    <w:rsid w:val="00640F7D"/>
    <w:rsid w:val="00655359"/>
    <w:rsid w:val="00656559"/>
    <w:rsid w:val="00682C61"/>
    <w:rsid w:val="006930BF"/>
    <w:rsid w:val="00694696"/>
    <w:rsid w:val="006950B4"/>
    <w:rsid w:val="006C1C1F"/>
    <w:rsid w:val="006D1EB6"/>
    <w:rsid w:val="006D3F09"/>
    <w:rsid w:val="006F5045"/>
    <w:rsid w:val="007228FA"/>
    <w:rsid w:val="00722FF9"/>
    <w:rsid w:val="00732E26"/>
    <w:rsid w:val="00747FC5"/>
    <w:rsid w:val="00750858"/>
    <w:rsid w:val="00755CCE"/>
    <w:rsid w:val="007803C6"/>
    <w:rsid w:val="007B7CD6"/>
    <w:rsid w:val="007E1C86"/>
    <w:rsid w:val="00810108"/>
    <w:rsid w:val="00823106"/>
    <w:rsid w:val="00836B8A"/>
    <w:rsid w:val="00837F16"/>
    <w:rsid w:val="008574FC"/>
    <w:rsid w:val="00864492"/>
    <w:rsid w:val="0088610B"/>
    <w:rsid w:val="008905C6"/>
    <w:rsid w:val="00890F2A"/>
    <w:rsid w:val="008A166E"/>
    <w:rsid w:val="008A7C8E"/>
    <w:rsid w:val="008B6F3D"/>
    <w:rsid w:val="008C7F49"/>
    <w:rsid w:val="008E7DD5"/>
    <w:rsid w:val="00903814"/>
    <w:rsid w:val="009102E5"/>
    <w:rsid w:val="00910DE4"/>
    <w:rsid w:val="00914FAE"/>
    <w:rsid w:val="00915D35"/>
    <w:rsid w:val="00924236"/>
    <w:rsid w:val="009243CF"/>
    <w:rsid w:val="00930C82"/>
    <w:rsid w:val="00942E2A"/>
    <w:rsid w:val="00944906"/>
    <w:rsid w:val="0094557B"/>
    <w:rsid w:val="00966FE6"/>
    <w:rsid w:val="009745E3"/>
    <w:rsid w:val="009942B2"/>
    <w:rsid w:val="009C27DC"/>
    <w:rsid w:val="009D18FC"/>
    <w:rsid w:val="009D300A"/>
    <w:rsid w:val="009E6777"/>
    <w:rsid w:val="00A0669D"/>
    <w:rsid w:val="00A07948"/>
    <w:rsid w:val="00A31C58"/>
    <w:rsid w:val="00A54551"/>
    <w:rsid w:val="00AA13CB"/>
    <w:rsid w:val="00AA1B05"/>
    <w:rsid w:val="00AD2265"/>
    <w:rsid w:val="00B22800"/>
    <w:rsid w:val="00B23A0B"/>
    <w:rsid w:val="00B83E8A"/>
    <w:rsid w:val="00B86BDD"/>
    <w:rsid w:val="00B90788"/>
    <w:rsid w:val="00BD379E"/>
    <w:rsid w:val="00BD545B"/>
    <w:rsid w:val="00BE455F"/>
    <w:rsid w:val="00C03D73"/>
    <w:rsid w:val="00C0516D"/>
    <w:rsid w:val="00C15F4C"/>
    <w:rsid w:val="00C24048"/>
    <w:rsid w:val="00C506D3"/>
    <w:rsid w:val="00C72304"/>
    <w:rsid w:val="00C73226"/>
    <w:rsid w:val="00C90CF4"/>
    <w:rsid w:val="00C939EC"/>
    <w:rsid w:val="00CA571B"/>
    <w:rsid w:val="00CD3DF6"/>
    <w:rsid w:val="00CE64B5"/>
    <w:rsid w:val="00D0410B"/>
    <w:rsid w:val="00D111F0"/>
    <w:rsid w:val="00D12C63"/>
    <w:rsid w:val="00D2436B"/>
    <w:rsid w:val="00D42122"/>
    <w:rsid w:val="00D46E09"/>
    <w:rsid w:val="00D50CD3"/>
    <w:rsid w:val="00D72747"/>
    <w:rsid w:val="00D85866"/>
    <w:rsid w:val="00D86CA6"/>
    <w:rsid w:val="00D9720E"/>
    <w:rsid w:val="00DA34B3"/>
    <w:rsid w:val="00DA7A44"/>
    <w:rsid w:val="00DC6BAF"/>
    <w:rsid w:val="00DD238A"/>
    <w:rsid w:val="00DE3726"/>
    <w:rsid w:val="00E22BF8"/>
    <w:rsid w:val="00E41173"/>
    <w:rsid w:val="00E43F38"/>
    <w:rsid w:val="00E50A23"/>
    <w:rsid w:val="00E55DAA"/>
    <w:rsid w:val="00E64145"/>
    <w:rsid w:val="00E673C6"/>
    <w:rsid w:val="00E7564F"/>
    <w:rsid w:val="00E94C86"/>
    <w:rsid w:val="00EA0C44"/>
    <w:rsid w:val="00EB0093"/>
    <w:rsid w:val="00EC1AAE"/>
    <w:rsid w:val="00EC2B06"/>
    <w:rsid w:val="00EC4F03"/>
    <w:rsid w:val="00ED3FEB"/>
    <w:rsid w:val="00EE31A7"/>
    <w:rsid w:val="00F004BE"/>
    <w:rsid w:val="00F13BE0"/>
    <w:rsid w:val="00F2765C"/>
    <w:rsid w:val="00F31C96"/>
    <w:rsid w:val="00F94C59"/>
    <w:rsid w:val="00FB33CB"/>
    <w:rsid w:val="00FC34DB"/>
    <w:rsid w:val="00FC38D5"/>
    <w:rsid w:val="00FD42FB"/>
    <w:rsid w:val="00FF1A54"/>
    <w:rsid w:val="00FF67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F0A876"/>
  <w15:chartTrackingRefBased/>
  <w15:docId w15:val="{EF0BA4DD-4B5A-48DE-92D6-3CE1759B8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basedOn w:val="Normalny"/>
    <w:next w:val="Normalny"/>
    <w:link w:val="Nagwek5Znak"/>
    <w:qFormat/>
    <w:rsid w:val="00006823"/>
    <w:pPr>
      <w:spacing w:before="240" w:after="60" w:line="240" w:lineRule="auto"/>
      <w:ind w:left="1008" w:hanging="1008"/>
      <w:jc w:val="both"/>
      <w:outlineLvl w:val="4"/>
    </w:pPr>
    <w:rPr>
      <w:rFonts w:ascii="Arial" w:eastAsia="Times New Roman" w:hAnsi="Arial" w:cs="Times New Roman"/>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55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B41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41F1"/>
    <w:rPr>
      <w:rFonts w:ascii="Segoe UI" w:hAnsi="Segoe UI" w:cs="Segoe UI"/>
      <w:sz w:val="18"/>
      <w:szCs w:val="18"/>
    </w:rPr>
  </w:style>
  <w:style w:type="character" w:styleId="Odwoaniedokomentarza">
    <w:name w:val="annotation reference"/>
    <w:basedOn w:val="Domylnaczcionkaakapitu"/>
    <w:uiPriority w:val="99"/>
    <w:unhideWhenUsed/>
    <w:rsid w:val="00541973"/>
    <w:rPr>
      <w:sz w:val="16"/>
      <w:szCs w:val="16"/>
    </w:rPr>
  </w:style>
  <w:style w:type="paragraph" w:styleId="Tekstkomentarza">
    <w:name w:val="annotation text"/>
    <w:basedOn w:val="Normalny"/>
    <w:link w:val="TekstkomentarzaZnak"/>
    <w:uiPriority w:val="99"/>
    <w:unhideWhenUsed/>
    <w:rsid w:val="00541973"/>
    <w:pPr>
      <w:spacing w:after="200" w:line="240" w:lineRule="auto"/>
    </w:pPr>
    <w:rPr>
      <w:sz w:val="20"/>
      <w:szCs w:val="20"/>
      <w:lang w:eastAsia="pl-PL" w:bidi="pl-PL"/>
    </w:rPr>
  </w:style>
  <w:style w:type="character" w:customStyle="1" w:styleId="TekstkomentarzaZnak">
    <w:name w:val="Tekst komentarza Znak"/>
    <w:basedOn w:val="Domylnaczcionkaakapitu"/>
    <w:link w:val="Tekstkomentarza"/>
    <w:uiPriority w:val="99"/>
    <w:rsid w:val="00541973"/>
    <w:rPr>
      <w:sz w:val="20"/>
      <w:szCs w:val="20"/>
      <w:lang w:eastAsia="pl-PL" w:bidi="pl-PL"/>
    </w:rPr>
  </w:style>
  <w:style w:type="character" w:styleId="Hipercze">
    <w:name w:val="Hyperlink"/>
    <w:uiPriority w:val="99"/>
    <w:unhideWhenUsed/>
    <w:rsid w:val="001F2D4C"/>
    <w:rPr>
      <w:color w:val="0000FF"/>
      <w:u w:val="single"/>
    </w:rPr>
  </w:style>
  <w:style w:type="character" w:customStyle="1" w:styleId="Nagwek5Znak">
    <w:name w:val="Nagłówek 5 Znak"/>
    <w:basedOn w:val="Domylnaczcionkaakapitu"/>
    <w:link w:val="Nagwek5"/>
    <w:rsid w:val="00006823"/>
    <w:rPr>
      <w:rFonts w:ascii="Arial" w:eastAsia="Times New Roman" w:hAnsi="Arial" w:cs="Times New Roman"/>
      <w:lang w:eastAsia="pl-PL" w:bidi="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2"/>
    <w:basedOn w:val="Normalny"/>
    <w:link w:val="AkapitzlistZnak"/>
    <w:uiPriority w:val="34"/>
    <w:qFormat/>
    <w:rsid w:val="00256F10"/>
    <w:pPr>
      <w:spacing w:after="200" w:line="276" w:lineRule="auto"/>
      <w:ind w:left="720"/>
      <w:contextualSpacing/>
    </w:pPr>
    <w:rPr>
      <w:lang w:eastAsia="pl-PL" w:bidi="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1"/>
    <w:qFormat/>
    <w:locked/>
    <w:rsid w:val="00256F10"/>
    <w:rPr>
      <w:lang w:eastAsia="pl-PL" w:bidi="pl-PL"/>
    </w:rPr>
  </w:style>
  <w:style w:type="paragraph" w:styleId="Tematkomentarza">
    <w:name w:val="annotation subject"/>
    <w:basedOn w:val="Tekstkomentarza"/>
    <w:next w:val="Tekstkomentarza"/>
    <w:link w:val="TematkomentarzaZnak"/>
    <w:uiPriority w:val="99"/>
    <w:semiHidden/>
    <w:unhideWhenUsed/>
    <w:rsid w:val="00CE64B5"/>
    <w:pPr>
      <w:spacing w:after="160"/>
    </w:pPr>
    <w:rPr>
      <w:b/>
      <w:bCs/>
      <w:lang w:eastAsia="en-US" w:bidi="ar-SA"/>
    </w:rPr>
  </w:style>
  <w:style w:type="character" w:customStyle="1" w:styleId="TematkomentarzaZnak">
    <w:name w:val="Temat komentarza Znak"/>
    <w:basedOn w:val="TekstkomentarzaZnak"/>
    <w:link w:val="Tematkomentarza"/>
    <w:uiPriority w:val="99"/>
    <w:semiHidden/>
    <w:rsid w:val="00CE64B5"/>
    <w:rPr>
      <w:b/>
      <w:bCs/>
      <w:sz w:val="20"/>
      <w:szCs w:val="20"/>
      <w:lang w:eastAsia="pl-PL" w:bidi="pl-PL"/>
    </w:rPr>
  </w:style>
  <w:style w:type="paragraph" w:styleId="Poprawka">
    <w:name w:val="Revision"/>
    <w:hidden/>
    <w:uiPriority w:val="99"/>
    <w:semiHidden/>
    <w:rsid w:val="004055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35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ransparency/regdoc/rep/10102/2019/EN/SWD-2019-158-F1-EN-MAIN-PART-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C5614-1099-46F4-8A2F-8D5A35809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28</Pages>
  <Words>9582</Words>
  <Characters>57498</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Mazowieckiego</Company>
  <LinksUpToDate>false</LinksUpToDate>
  <CharactersWithSpaces>66947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Chabiera Robert</dc:creator>
  <cp:keywords/>
  <dc:description/>
  <cp:lastModifiedBy>Chabiera Robert</cp:lastModifiedBy>
  <cp:revision>13</cp:revision>
  <cp:lastPrinted>2020-09-08T09:10:00Z</cp:lastPrinted>
  <dcterms:created xsi:type="dcterms:W3CDTF">2020-12-02T09:53:00Z</dcterms:created>
  <dcterms:modified xsi:type="dcterms:W3CDTF">2020-12-03T12:40:00Z</dcterms:modified>
</cp:coreProperties>
</file>